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6C2E" w:rsidRDefault="003C423E" w:rsidP="000E3611">
      <w:pPr>
        <w:pStyle w:val="Heading2"/>
        <w:spacing w:line="240" w:lineRule="exact"/>
        <w:jc w:val="center"/>
      </w:pPr>
      <w:bookmarkStart w:id="0" w:name="_Toc153339389"/>
      <w:r>
        <w:t>Independence – Other Assurance Engagements</w:t>
      </w:r>
      <w:bookmarkEnd w:id="0"/>
    </w:p>
    <w:p w:rsidR="000E3611" w:rsidRDefault="005C1BB0" w:rsidP="000E3611">
      <w:pPr>
        <w:keepNext/>
        <w:keepLines/>
        <w:spacing w:after="240" w:line="280" w:lineRule="exact"/>
        <w:jc w:val="center"/>
        <w:outlineLvl w:val="1"/>
        <w:rPr>
          <w:rFonts w:ascii="Arial" w:hAnsi="Arial" w:cs="Arial"/>
          <w:b/>
          <w:sz w:val="24"/>
          <w:szCs w:val="24"/>
        </w:rPr>
      </w:pPr>
      <w:r>
        <w:rPr>
          <w:rFonts w:ascii="Arial" w:hAnsi="Arial" w:cs="Arial"/>
          <w:b/>
          <w:sz w:val="24"/>
          <w:szCs w:val="24"/>
        </w:rPr>
        <w:t xml:space="preserve"> (MARK-UP</w:t>
      </w:r>
      <w:r w:rsidR="000E3611">
        <w:rPr>
          <w:rFonts w:ascii="Arial" w:hAnsi="Arial" w:cs="Arial"/>
          <w:b/>
          <w:sz w:val="24"/>
          <w:szCs w:val="24"/>
        </w:rPr>
        <w:t>)</w:t>
      </w:r>
    </w:p>
    <w:p w:rsidR="000E3611" w:rsidRPr="000E3611" w:rsidRDefault="000E3611" w:rsidP="000E3611"/>
    <w:p w:rsidR="00506C2E" w:rsidRPr="009D66C0" w:rsidRDefault="00506C2E" w:rsidP="00F7591C">
      <w:pPr>
        <w:pStyle w:val="NumberedParagraph"/>
        <w:tabs>
          <w:tab w:val="clear" w:pos="312"/>
          <w:tab w:val="clear" w:pos="480"/>
        </w:tabs>
        <w:spacing w:line="280" w:lineRule="exact"/>
        <w:ind w:left="1094" w:hanging="1094"/>
        <w:rPr>
          <w:ins w:id="1" w:author="Elizabeth Higgs" w:date="2014-06-13T20:10:00Z"/>
          <w:rFonts w:ascii="Arial" w:hAnsi="Arial" w:cs="Arial"/>
        </w:rPr>
      </w:pPr>
      <w:r w:rsidRPr="009D66C0">
        <w:rPr>
          <w:rFonts w:ascii="Arial" w:hAnsi="Arial" w:cs="Arial"/>
        </w:rPr>
        <w:t>291.139</w:t>
      </w:r>
      <w:ins w:id="2" w:author="Elizabeth Higgs" w:date="2014-06-13T20:07:00Z">
        <w:r w:rsidRPr="009D66C0">
          <w:rPr>
            <w:rFonts w:ascii="Arial" w:hAnsi="Arial" w:cs="Arial"/>
          </w:rPr>
          <w:t>A</w:t>
        </w:r>
      </w:ins>
      <w:ins w:id="3" w:author="Elizabeth Higgs" w:date="2014-06-13T20:08:00Z">
        <w:r w:rsidRPr="009D66C0">
          <w:rPr>
            <w:rFonts w:ascii="Arial" w:hAnsi="Arial" w:cs="Arial"/>
          </w:rPr>
          <w:tab/>
        </w:r>
      </w:ins>
      <w:r w:rsidRPr="009D66C0">
        <w:rPr>
          <w:rFonts w:ascii="Arial" w:hAnsi="Arial" w:cs="Arial"/>
        </w:rPr>
        <w:t xml:space="preserve">Familiarity and self-interest threats </w:t>
      </w:r>
      <w:del w:id="4" w:author="Elizabeth Higgs" w:date="2014-06-13T19:59:00Z">
        <w:r w:rsidRPr="009D66C0" w:rsidDel="00641C48">
          <w:rPr>
            <w:rFonts w:ascii="Arial" w:hAnsi="Arial" w:cs="Arial"/>
          </w:rPr>
          <w:delText>are</w:delText>
        </w:r>
      </w:del>
      <w:ins w:id="5" w:author="Elizabeth Higgs" w:date="2014-06-13T19:59:00Z">
        <w:r w:rsidRPr="009D66C0">
          <w:rPr>
            <w:rFonts w:ascii="Arial" w:hAnsi="Arial" w:cs="Arial"/>
          </w:rPr>
          <w:t xml:space="preserve"> which may impact on an individual’s objectivity and professional skepticism, may be</w:t>
        </w:r>
      </w:ins>
      <w:r w:rsidRPr="009D66C0">
        <w:rPr>
          <w:rFonts w:ascii="Arial" w:hAnsi="Arial" w:cs="Arial"/>
        </w:rPr>
        <w:t xml:space="preserve"> created by using the same </w:t>
      </w:r>
      <w:del w:id="6" w:author="Elizabeth Higgs" w:date="2014-06-13T20:00:00Z">
        <w:r w:rsidRPr="009D66C0" w:rsidDel="004F2C10">
          <w:rPr>
            <w:rFonts w:ascii="Arial" w:hAnsi="Arial" w:cs="Arial"/>
          </w:rPr>
          <w:delText>senior personnel</w:delText>
        </w:r>
      </w:del>
      <w:ins w:id="7" w:author="Elizabeth Higgs" w:date="2014-06-13T20:00:00Z">
        <w:r w:rsidRPr="009D66C0">
          <w:rPr>
            <w:rFonts w:ascii="Arial" w:hAnsi="Arial" w:cs="Arial"/>
          </w:rPr>
          <w:t>individual</w:t>
        </w:r>
      </w:ins>
      <w:r w:rsidRPr="009D66C0">
        <w:rPr>
          <w:rFonts w:ascii="Arial" w:hAnsi="Arial" w:cs="Arial"/>
        </w:rPr>
        <w:t xml:space="preserve"> on an assurance engagement</w:t>
      </w:r>
      <w:ins w:id="8" w:author="Elizabeth Higgs" w:date="2014-06-13T20:00:00Z">
        <w:r w:rsidRPr="009D66C0">
          <w:rPr>
            <w:rFonts w:ascii="Arial" w:hAnsi="Arial" w:cs="Arial"/>
          </w:rPr>
          <w:t xml:space="preserve"> of a recurring nature</w:t>
        </w:r>
      </w:ins>
      <w:r w:rsidRPr="009D66C0">
        <w:rPr>
          <w:rFonts w:ascii="Arial" w:hAnsi="Arial" w:cs="Arial"/>
        </w:rPr>
        <w:t xml:space="preserve"> over a long period of time. </w:t>
      </w:r>
      <w:del w:id="9" w:author="Elizabeth Higgs" w:date="2014-06-13T20:20:00Z">
        <w:r w:rsidRPr="009D66C0" w:rsidDel="006A4FAC">
          <w:rPr>
            <w:rFonts w:ascii="Arial" w:hAnsi="Arial" w:cs="Arial"/>
          </w:rPr>
          <w:delText>The significance of the threats will depend on factors such as:</w:delText>
        </w:r>
      </w:del>
    </w:p>
    <w:p w:rsidR="00506C2E" w:rsidRPr="009D66C0" w:rsidRDefault="00506C2E" w:rsidP="002917AD">
      <w:pPr>
        <w:spacing w:after="120" w:line="280" w:lineRule="exact"/>
        <w:ind w:left="1094" w:hanging="1094"/>
        <w:rPr>
          <w:ins w:id="10" w:author="Elizabeth Higgs" w:date="2014-06-13T20:11:00Z"/>
          <w:rFonts w:ascii="Arial" w:eastAsia="Calibri" w:hAnsi="Arial" w:cs="Arial"/>
        </w:rPr>
      </w:pPr>
      <w:ins w:id="11" w:author="Elizabeth Higgs" w:date="2014-06-13T20:11:00Z">
        <w:r w:rsidRPr="009D66C0">
          <w:rPr>
            <w:rFonts w:ascii="Arial" w:eastAsia="Calibri" w:hAnsi="Arial" w:cs="Arial"/>
          </w:rPr>
          <w:t>291.139B</w:t>
        </w:r>
        <w:r w:rsidRPr="009D66C0">
          <w:rPr>
            <w:rFonts w:ascii="Arial" w:eastAsia="Calibri" w:hAnsi="Arial" w:cs="Arial"/>
          </w:rPr>
          <w:tab/>
          <w:t>A familiarity threat may be created as a result of an individual’s long association with:</w:t>
        </w:r>
      </w:ins>
    </w:p>
    <w:p w:rsidR="00506C2E" w:rsidRPr="009D66C0" w:rsidRDefault="00506C2E" w:rsidP="00506C2E">
      <w:pPr>
        <w:numPr>
          <w:ilvl w:val="0"/>
          <w:numId w:val="43"/>
        </w:numPr>
        <w:spacing w:before="0" w:after="120" w:line="280" w:lineRule="exact"/>
        <w:ind w:left="1641" w:hanging="547"/>
        <w:jc w:val="left"/>
        <w:rPr>
          <w:ins w:id="12" w:author="Elizabeth Higgs" w:date="2014-06-13T20:11:00Z"/>
          <w:rFonts w:ascii="Arial" w:eastAsia="Calibri" w:hAnsi="Arial" w:cs="Arial"/>
        </w:rPr>
      </w:pPr>
      <w:ins w:id="13" w:author="Elizabeth Higgs" w:date="2014-06-13T20:11:00Z">
        <w:r w:rsidRPr="009D66C0">
          <w:rPr>
            <w:rFonts w:ascii="Arial" w:eastAsia="Calibri" w:hAnsi="Arial" w:cs="Arial"/>
          </w:rPr>
          <w:t>The assurance client; or</w:t>
        </w:r>
      </w:ins>
    </w:p>
    <w:p w:rsidR="00506C2E" w:rsidRPr="009D66C0" w:rsidRDefault="00506C2E" w:rsidP="00506C2E">
      <w:pPr>
        <w:numPr>
          <w:ilvl w:val="0"/>
          <w:numId w:val="43"/>
        </w:numPr>
        <w:spacing w:before="0" w:after="120" w:line="280" w:lineRule="exact"/>
        <w:ind w:left="1641" w:hanging="547"/>
        <w:jc w:val="left"/>
        <w:rPr>
          <w:ins w:id="14" w:author="Elizabeth Higgs" w:date="2014-06-13T20:11:00Z"/>
          <w:rFonts w:ascii="Arial" w:eastAsia="Calibri" w:hAnsi="Arial" w:cs="Arial"/>
        </w:rPr>
      </w:pPr>
      <w:ins w:id="15" w:author="Elizabeth Higgs" w:date="2014-06-13T20:11:00Z">
        <w:r w:rsidRPr="009D66C0">
          <w:rPr>
            <w:rFonts w:ascii="Arial" w:eastAsia="Calibri" w:hAnsi="Arial" w:cs="Arial"/>
          </w:rPr>
          <w:t>The subject matter and subject matter information of the assurance engagement.</w:t>
        </w:r>
      </w:ins>
    </w:p>
    <w:p w:rsidR="00506C2E" w:rsidRPr="009D66C0" w:rsidRDefault="00506C2E" w:rsidP="006A4FAC">
      <w:pPr>
        <w:spacing w:after="120" w:line="280" w:lineRule="exact"/>
        <w:ind w:left="1094" w:hanging="1094"/>
        <w:rPr>
          <w:ins w:id="16" w:author="Elizabeth Higgs" w:date="2014-06-13T20:19:00Z"/>
          <w:rFonts w:ascii="Arial" w:hAnsi="Arial" w:cs="Arial"/>
        </w:rPr>
      </w:pPr>
      <w:ins w:id="17" w:author="Elizabeth Higgs" w:date="2014-06-13T20:19:00Z">
        <w:r w:rsidRPr="009D66C0">
          <w:rPr>
            <w:rFonts w:ascii="Arial" w:hAnsi="Arial" w:cs="Arial"/>
          </w:rPr>
          <w:t>291.139C</w:t>
        </w:r>
        <w:r w:rsidRPr="009D66C0">
          <w:rPr>
            <w:rFonts w:ascii="Arial" w:hAnsi="Arial" w:cs="Arial"/>
          </w:rPr>
          <w:tab/>
          <w:t xml:space="preserve">A self-interest threat may be created as a result of an individual’s concern about losing a longstanding assurance client of the firm or a desire to maintain a close personal relationship with the assurance client or a member of senior management. </w:t>
        </w:r>
      </w:ins>
    </w:p>
    <w:p w:rsidR="00506C2E" w:rsidRPr="009D66C0" w:rsidRDefault="00506C2E" w:rsidP="009D66C0">
      <w:pPr>
        <w:pStyle w:val="NumberedParagraph"/>
        <w:tabs>
          <w:tab w:val="clear" w:pos="312"/>
          <w:tab w:val="clear" w:pos="480"/>
        </w:tabs>
        <w:spacing w:line="280" w:lineRule="exact"/>
        <w:ind w:left="1094" w:hanging="1094"/>
        <w:rPr>
          <w:rFonts w:ascii="Arial" w:hAnsi="Arial" w:cs="Arial"/>
        </w:rPr>
      </w:pPr>
      <w:ins w:id="18" w:author="Elizabeth Higgs" w:date="2014-06-13T20:21:00Z">
        <w:r w:rsidRPr="009D66C0">
          <w:rPr>
            <w:rFonts w:ascii="Arial" w:hAnsi="Arial" w:cs="Arial"/>
          </w:rPr>
          <w:t>291.139D</w:t>
        </w:r>
        <w:r w:rsidRPr="009D66C0">
          <w:rPr>
            <w:rFonts w:ascii="Arial" w:hAnsi="Arial" w:cs="Arial"/>
          </w:rPr>
          <w:tab/>
        </w:r>
      </w:ins>
      <w:ins w:id="19" w:author="Elizabeth Higgs" w:date="2014-06-13T20:20:00Z">
        <w:r w:rsidRPr="009D66C0">
          <w:rPr>
            <w:rFonts w:ascii="Arial" w:hAnsi="Arial" w:cs="Arial"/>
          </w:rPr>
          <w:t xml:space="preserve">The significance </w:t>
        </w:r>
      </w:ins>
      <w:ins w:id="20" w:author="Elizabeth Higgs" w:date="2014-06-13T20:21:00Z">
        <w:r w:rsidRPr="009D66C0">
          <w:rPr>
            <w:rFonts w:ascii="Arial" w:hAnsi="Arial" w:cs="Arial"/>
          </w:rPr>
          <w:t>of the threats will depend on factors such as:</w:t>
        </w:r>
      </w:ins>
    </w:p>
    <w:p w:rsidR="00506C2E" w:rsidRPr="009D66C0" w:rsidRDefault="00506C2E" w:rsidP="00506C2E">
      <w:pPr>
        <w:pStyle w:val="ListParagraph"/>
        <w:numPr>
          <w:ilvl w:val="0"/>
          <w:numId w:val="32"/>
        </w:numPr>
        <w:spacing w:line="280" w:lineRule="exact"/>
        <w:ind w:left="1641" w:hanging="547"/>
        <w:contextualSpacing w:val="0"/>
        <w:rPr>
          <w:rFonts w:ascii="Arial" w:hAnsi="Arial" w:cs="Arial"/>
        </w:rPr>
      </w:pPr>
      <w:moveToRangeStart w:id="21" w:author="Elizabeth Higgs" w:date="2014-06-13T20:23:00Z" w:name="move390454325"/>
      <w:moveTo w:id="22" w:author="Elizabeth Higgs" w:date="2014-06-13T20:23:00Z">
        <w:r w:rsidRPr="009D66C0">
          <w:rPr>
            <w:rFonts w:ascii="Arial" w:hAnsi="Arial" w:cs="Arial"/>
          </w:rPr>
          <w:t>The nature of the assurance engagement;</w:t>
        </w:r>
      </w:moveTo>
    </w:p>
    <w:moveToRangeEnd w:id="21"/>
    <w:p w:rsidR="00506C2E" w:rsidRDefault="00506C2E" w:rsidP="00506C2E">
      <w:pPr>
        <w:pStyle w:val="ListParagraph"/>
        <w:numPr>
          <w:ilvl w:val="0"/>
          <w:numId w:val="32"/>
        </w:numPr>
        <w:spacing w:line="280" w:lineRule="exact"/>
        <w:ind w:left="1641" w:hanging="547"/>
        <w:contextualSpacing w:val="0"/>
        <w:rPr>
          <w:rFonts w:ascii="Arial" w:hAnsi="Arial" w:cs="Arial"/>
        </w:rPr>
      </w:pPr>
      <w:r w:rsidRPr="009D66C0">
        <w:rPr>
          <w:rFonts w:ascii="Arial" w:hAnsi="Arial" w:cs="Arial"/>
        </w:rPr>
        <w:t>How long the individual has been a member of the assurance team</w:t>
      </w:r>
      <w:ins w:id="23" w:author="Elizabeth Higgs" w:date="2014-06-13T20:16:00Z">
        <w:r w:rsidRPr="009D66C0">
          <w:rPr>
            <w:rFonts w:ascii="Arial" w:hAnsi="Arial" w:cs="Arial"/>
          </w:rPr>
          <w:t xml:space="preserve"> and the nature of the roles performed</w:t>
        </w:r>
      </w:ins>
      <w:r w:rsidRPr="009D66C0">
        <w:rPr>
          <w:rFonts w:ascii="Arial" w:hAnsi="Arial" w:cs="Arial"/>
        </w:rPr>
        <w:t>;</w:t>
      </w:r>
    </w:p>
    <w:p w:rsidR="00506C2E" w:rsidRPr="009D66C0" w:rsidRDefault="00506C2E" w:rsidP="00506C2E">
      <w:pPr>
        <w:pStyle w:val="ListParagraph"/>
        <w:numPr>
          <w:ilvl w:val="0"/>
          <w:numId w:val="32"/>
        </w:numPr>
        <w:spacing w:line="280" w:lineRule="exact"/>
        <w:ind w:left="1641" w:hanging="547"/>
        <w:contextualSpacing w:val="0"/>
        <w:rPr>
          <w:ins w:id="24" w:author="Elizabeth Higgs" w:date="2014-06-13T20:31:00Z"/>
          <w:rFonts w:ascii="Arial" w:hAnsi="Arial" w:cs="Arial"/>
        </w:rPr>
      </w:pPr>
      <w:ins w:id="25" w:author="Elizabeth Higgs" w:date="2014-06-13T20:25:00Z">
        <w:r w:rsidRPr="009D66C0">
          <w:rPr>
            <w:rFonts w:ascii="Arial" w:hAnsi="Arial" w:cs="Arial"/>
          </w:rPr>
          <w:t>The extent to which the individual has the ability to influence the outcome of the assurance engagement, for example by making key decisions;</w:t>
        </w:r>
      </w:ins>
    </w:p>
    <w:p w:rsidR="00506C2E" w:rsidRPr="009D66C0" w:rsidRDefault="00506C2E" w:rsidP="00506C2E">
      <w:pPr>
        <w:pStyle w:val="ListParagraph"/>
        <w:numPr>
          <w:ilvl w:val="0"/>
          <w:numId w:val="32"/>
        </w:numPr>
        <w:spacing w:after="120" w:line="280" w:lineRule="exact"/>
        <w:ind w:left="1641" w:hanging="547"/>
        <w:contextualSpacing w:val="0"/>
        <w:rPr>
          <w:ins w:id="26" w:author="Elizabeth Higgs" w:date="2014-06-13T20:25:00Z"/>
          <w:rFonts w:ascii="Arial" w:hAnsi="Arial" w:cs="Arial"/>
        </w:rPr>
      </w:pPr>
      <w:ins w:id="27" w:author="Elizabeth Higgs" w:date="2014-06-13T20:31:00Z">
        <w:r w:rsidRPr="009D66C0">
          <w:rPr>
            <w:rFonts w:ascii="Arial" w:hAnsi="Arial" w:cs="Arial"/>
          </w:rPr>
          <w:t>The closeness of the individual’s personal relationships with the assurance client and, if relevant, senior management;</w:t>
        </w:r>
      </w:ins>
    </w:p>
    <w:p w:rsidR="00506C2E" w:rsidRPr="009D66C0" w:rsidDel="00941293" w:rsidRDefault="00506C2E" w:rsidP="00506C2E">
      <w:pPr>
        <w:pStyle w:val="NumberedParagraph"/>
        <w:numPr>
          <w:ilvl w:val="0"/>
          <w:numId w:val="32"/>
        </w:numPr>
        <w:tabs>
          <w:tab w:val="clear" w:pos="312"/>
          <w:tab w:val="clear" w:pos="480"/>
        </w:tabs>
        <w:spacing w:line="280" w:lineRule="exact"/>
        <w:ind w:left="1641" w:hanging="471"/>
        <w:rPr>
          <w:del w:id="28" w:author="Elizabeth Higgs" w:date="2014-06-13T20:14:00Z"/>
          <w:rFonts w:ascii="Arial" w:hAnsi="Arial" w:cs="Arial"/>
        </w:rPr>
      </w:pPr>
      <w:r w:rsidRPr="009D66C0">
        <w:rPr>
          <w:rFonts w:ascii="Arial" w:hAnsi="Arial" w:cs="Arial"/>
        </w:rPr>
        <w:t xml:space="preserve">The </w:t>
      </w:r>
      <w:ins w:id="29" w:author="Elizabeth Higgs" w:date="2014-06-13T20:17:00Z">
        <w:r w:rsidRPr="009D66C0">
          <w:rPr>
            <w:rFonts w:ascii="Arial" w:hAnsi="Arial" w:cs="Arial"/>
          </w:rPr>
          <w:t xml:space="preserve">nature, frequency and extent of interaction between </w:t>
        </w:r>
      </w:ins>
      <w:del w:id="30" w:author="Elizabeth Higgs" w:date="2014-06-13T20:17:00Z">
        <w:r w:rsidRPr="009D66C0" w:rsidDel="00B95F72">
          <w:rPr>
            <w:rFonts w:ascii="Arial" w:hAnsi="Arial" w:cs="Arial"/>
          </w:rPr>
          <w:delText>role of</w:delText>
        </w:r>
      </w:del>
      <w:r w:rsidRPr="009D66C0">
        <w:rPr>
          <w:rFonts w:ascii="Arial" w:hAnsi="Arial" w:cs="Arial"/>
        </w:rPr>
        <w:t xml:space="preserve"> the individual </w:t>
      </w:r>
      <w:del w:id="31" w:author="Elizabeth Higgs" w:date="2014-06-13T20:18:00Z">
        <w:r w:rsidRPr="009D66C0" w:rsidDel="00B95F72">
          <w:rPr>
            <w:rFonts w:ascii="Arial" w:hAnsi="Arial" w:cs="Arial"/>
          </w:rPr>
          <w:delText>on</w:delText>
        </w:r>
      </w:del>
      <w:ins w:id="32" w:author="Elizabeth Higgs" w:date="2014-06-13T20:18:00Z">
        <w:r w:rsidRPr="009D66C0">
          <w:rPr>
            <w:rFonts w:ascii="Arial" w:hAnsi="Arial" w:cs="Arial"/>
          </w:rPr>
          <w:t>and</w:t>
        </w:r>
      </w:ins>
      <w:r w:rsidRPr="009D66C0">
        <w:rPr>
          <w:rFonts w:ascii="Arial" w:hAnsi="Arial" w:cs="Arial"/>
        </w:rPr>
        <w:t xml:space="preserve"> </w:t>
      </w:r>
      <w:del w:id="33" w:author="Elizabeth Higgs" w:date="2014-06-13T20:18:00Z">
        <w:r w:rsidRPr="009D66C0" w:rsidDel="00B95F72">
          <w:rPr>
            <w:rFonts w:ascii="Arial" w:hAnsi="Arial" w:cs="Arial"/>
          </w:rPr>
          <w:delText xml:space="preserve"> </w:delText>
        </w:r>
      </w:del>
      <w:r w:rsidRPr="009D66C0">
        <w:rPr>
          <w:rFonts w:ascii="Arial" w:hAnsi="Arial" w:cs="Arial"/>
        </w:rPr>
        <w:t xml:space="preserve">the assurance </w:t>
      </w:r>
      <w:ins w:id="34" w:author="Elizabeth Higgs" w:date="2014-06-13T20:18:00Z">
        <w:r w:rsidRPr="009D66C0">
          <w:rPr>
            <w:rFonts w:ascii="Arial" w:hAnsi="Arial" w:cs="Arial"/>
          </w:rPr>
          <w:t>client</w:t>
        </w:r>
      </w:ins>
      <w:del w:id="35" w:author="Elizabeth Higgs" w:date="2014-06-13T20:18:00Z">
        <w:r w:rsidRPr="009D66C0" w:rsidDel="00B95F72">
          <w:rPr>
            <w:rFonts w:ascii="Arial" w:hAnsi="Arial" w:cs="Arial"/>
          </w:rPr>
          <w:delText>team</w:delText>
        </w:r>
      </w:del>
      <w:r w:rsidRPr="009D66C0">
        <w:rPr>
          <w:rFonts w:ascii="Arial" w:hAnsi="Arial" w:cs="Arial"/>
        </w:rPr>
        <w:t>;</w:t>
      </w:r>
      <w:del w:id="36" w:author="Elizabeth Higgs" w:date="2014-06-13T20:14:00Z">
        <w:r w:rsidRPr="009D66C0" w:rsidDel="00941293">
          <w:rPr>
            <w:rFonts w:ascii="Arial" w:hAnsi="Arial" w:cs="Arial"/>
          </w:rPr>
          <w:delText>The structure of the firm;</w:delText>
        </w:r>
      </w:del>
    </w:p>
    <w:p w:rsidR="00506C2E" w:rsidRPr="009D66C0" w:rsidDel="00EA6BA0" w:rsidRDefault="00506C2E" w:rsidP="00506C2E">
      <w:pPr>
        <w:pStyle w:val="NumberedParagraph"/>
        <w:numPr>
          <w:ilvl w:val="0"/>
          <w:numId w:val="32"/>
        </w:numPr>
        <w:tabs>
          <w:tab w:val="clear" w:pos="312"/>
          <w:tab w:val="clear" w:pos="480"/>
        </w:tabs>
        <w:spacing w:line="280" w:lineRule="exact"/>
        <w:ind w:left="1641" w:hanging="471"/>
        <w:rPr>
          <w:rFonts w:ascii="Arial" w:hAnsi="Arial" w:cs="Arial"/>
        </w:rPr>
      </w:pPr>
      <w:moveFromRangeStart w:id="37" w:author="Elizabeth Higgs" w:date="2014-06-13T20:23:00Z" w:name="move390454325"/>
      <w:moveFrom w:id="38" w:author="Elizabeth Higgs" w:date="2014-06-13T20:23:00Z">
        <w:r w:rsidRPr="009D66C0" w:rsidDel="00EA6BA0">
          <w:rPr>
            <w:rFonts w:ascii="Arial" w:hAnsi="Arial" w:cs="Arial"/>
          </w:rPr>
          <w:t>The nature of the assurance engagement</w:t>
        </w:r>
      </w:moveFrom>
    </w:p>
    <w:moveFromRangeEnd w:id="37"/>
    <w:p w:rsidR="00506C2E" w:rsidRPr="009D66C0" w:rsidRDefault="00506C2E" w:rsidP="00506C2E">
      <w:pPr>
        <w:pStyle w:val="NumberedParagraph"/>
        <w:numPr>
          <w:ilvl w:val="0"/>
          <w:numId w:val="32"/>
        </w:numPr>
        <w:tabs>
          <w:tab w:val="clear" w:pos="312"/>
          <w:tab w:val="clear" w:pos="480"/>
        </w:tabs>
        <w:spacing w:line="280" w:lineRule="exact"/>
        <w:ind w:left="1641" w:hanging="547"/>
        <w:rPr>
          <w:rFonts w:ascii="Arial" w:hAnsi="Arial" w:cs="Arial"/>
        </w:rPr>
      </w:pPr>
      <w:r w:rsidRPr="009D66C0">
        <w:rPr>
          <w:rFonts w:ascii="Arial" w:hAnsi="Arial" w:cs="Arial"/>
        </w:rPr>
        <w:t>Whether</w:t>
      </w:r>
      <w:ins w:id="39" w:author="Elizabeth Higgs" w:date="2014-06-13T20:14:00Z">
        <w:r w:rsidRPr="009D66C0">
          <w:rPr>
            <w:rFonts w:ascii="Arial" w:hAnsi="Arial" w:cs="Arial"/>
          </w:rPr>
          <w:t xml:space="preserve"> there have been any changes in the individual or the individuals who are the responsible party </w:t>
        </w:r>
      </w:ins>
      <w:ins w:id="40" w:author="Elizabeth Higgs" w:date="2014-06-13T20:15:00Z">
        <w:r w:rsidRPr="009D66C0">
          <w:rPr>
            <w:rFonts w:ascii="Arial" w:hAnsi="Arial" w:cs="Arial"/>
          </w:rPr>
          <w:t>and if relevant</w:t>
        </w:r>
      </w:ins>
      <w:r w:rsidRPr="009D66C0">
        <w:rPr>
          <w:rFonts w:ascii="Arial" w:hAnsi="Arial" w:cs="Arial"/>
        </w:rPr>
        <w:t xml:space="preserve"> the client’s management team</w:t>
      </w:r>
      <w:r>
        <w:rPr>
          <w:rFonts w:ascii="Arial" w:hAnsi="Arial" w:cs="Arial"/>
        </w:rPr>
        <w:t xml:space="preserve">; </w:t>
      </w:r>
      <w:del w:id="41" w:author="Elizabeth Higgs" w:date="2014-06-13T20:15:00Z">
        <w:r w:rsidRPr="009D66C0" w:rsidDel="004F5D57">
          <w:rPr>
            <w:rFonts w:ascii="Arial" w:hAnsi="Arial" w:cs="Arial"/>
          </w:rPr>
          <w:delText xml:space="preserve"> has changed; </w:delText>
        </w:r>
      </w:del>
      <w:r w:rsidRPr="009D66C0">
        <w:rPr>
          <w:rFonts w:ascii="Arial" w:hAnsi="Arial" w:cs="Arial"/>
        </w:rPr>
        <w:t>and</w:t>
      </w:r>
    </w:p>
    <w:p w:rsidR="00506C2E" w:rsidRPr="009D66C0" w:rsidRDefault="00506C2E" w:rsidP="00506C2E">
      <w:pPr>
        <w:pStyle w:val="NumberedParagraph"/>
        <w:numPr>
          <w:ilvl w:val="0"/>
          <w:numId w:val="32"/>
        </w:numPr>
        <w:tabs>
          <w:tab w:val="clear" w:pos="312"/>
          <w:tab w:val="clear" w:pos="480"/>
        </w:tabs>
        <w:spacing w:line="280" w:lineRule="exact"/>
        <w:ind w:left="1641" w:hanging="547"/>
        <w:rPr>
          <w:ins w:id="42" w:author="Elizabeth Higgs" w:date="2014-06-13T20:34:00Z"/>
          <w:rFonts w:ascii="Arial" w:hAnsi="Arial" w:cs="Arial"/>
        </w:rPr>
      </w:pPr>
      <w:r w:rsidRPr="009D66C0">
        <w:rPr>
          <w:rFonts w:ascii="Arial" w:hAnsi="Arial" w:cs="Arial"/>
        </w:rPr>
        <w:t>Whether the nature or complexity of the subject matter information has changed.</w:t>
      </w:r>
    </w:p>
    <w:p w:rsidR="00506C2E" w:rsidRDefault="00506C2E" w:rsidP="00F7591C">
      <w:pPr>
        <w:spacing w:line="280" w:lineRule="exact"/>
        <w:ind w:left="1094"/>
        <w:rPr>
          <w:rFonts w:ascii="Arial" w:hAnsi="Arial" w:cs="Arial"/>
        </w:rPr>
      </w:pPr>
      <w:ins w:id="43" w:author="Elizabeth Higgs" w:date="2014-06-13T20:34:00Z">
        <w:r w:rsidRPr="009D66C0">
          <w:rPr>
            <w:rFonts w:ascii="Arial" w:hAnsi="Arial" w:cs="Arial"/>
          </w:rPr>
          <w:t>The combination of two or more factors may increase or reduce the significance of the threats. For example, familiarity threats created over time by the increasingly close relationship of an individual and the assurance client would be</w:t>
        </w:r>
        <w:r w:rsidRPr="00941F48">
          <w:rPr>
            <w:rFonts w:ascii="Arial" w:hAnsi="Arial" w:cs="Arial"/>
          </w:rPr>
          <w:t xml:space="preserve"> reduced by the departure of the person who is the responsible party and the start of a new relationship.</w:t>
        </w:r>
      </w:ins>
    </w:p>
    <w:p w:rsidR="00506C2E" w:rsidRPr="00F7591C" w:rsidRDefault="00506C2E" w:rsidP="009D66C0">
      <w:pPr>
        <w:spacing w:line="280" w:lineRule="exact"/>
        <w:ind w:left="1094" w:hanging="1094"/>
        <w:rPr>
          <w:rFonts w:ascii="Arial" w:hAnsi="Arial" w:cs="Arial"/>
        </w:rPr>
      </w:pPr>
      <w:ins w:id="44" w:author="Elizabeth Higgs" w:date="2014-06-13T20:12:00Z">
        <w:r w:rsidRPr="00F7591C">
          <w:rPr>
            <w:rFonts w:ascii="Arial" w:hAnsi="Arial" w:cs="Arial"/>
          </w:rPr>
          <w:t>291.139</w:t>
        </w:r>
      </w:ins>
      <w:r w:rsidRPr="000A01C8">
        <w:rPr>
          <w:rFonts w:ascii="Arial" w:hAnsi="Arial" w:cs="Arial"/>
          <w:color w:val="0070C0"/>
        </w:rPr>
        <w:t>E</w:t>
      </w:r>
      <w:ins w:id="45" w:author="Elizabeth Higgs" w:date="2014-06-13T20:12:00Z">
        <w:r w:rsidRPr="00F7591C">
          <w:rPr>
            <w:rFonts w:ascii="Arial" w:hAnsi="Arial" w:cs="Arial"/>
          </w:rPr>
          <w:tab/>
        </w:r>
      </w:ins>
      <w:r>
        <w:rPr>
          <w:rFonts w:ascii="Arial" w:hAnsi="Arial" w:cs="Arial"/>
        </w:rPr>
        <w:t xml:space="preserve">The </w:t>
      </w:r>
      <w:r w:rsidRPr="00F7591C">
        <w:rPr>
          <w:rFonts w:ascii="Arial" w:hAnsi="Arial" w:cs="Arial"/>
        </w:rPr>
        <w:t>significance of the threats shall be evaluated and safeguards applied when necessary to eliminate the threats or reduce them to an acceptable level. Examples of such safeguards include:</w:t>
      </w:r>
    </w:p>
    <w:p w:rsidR="00506C2E" w:rsidRPr="00F7591C" w:rsidRDefault="00506C2E" w:rsidP="00506C2E">
      <w:pPr>
        <w:pStyle w:val="NumberedParagraph"/>
        <w:numPr>
          <w:ilvl w:val="0"/>
          <w:numId w:val="32"/>
        </w:numPr>
        <w:tabs>
          <w:tab w:val="clear" w:pos="312"/>
          <w:tab w:val="clear" w:pos="480"/>
        </w:tabs>
        <w:spacing w:line="280" w:lineRule="exact"/>
        <w:ind w:left="1641" w:hanging="547"/>
        <w:rPr>
          <w:rFonts w:ascii="Arial" w:hAnsi="Arial" w:cs="Arial"/>
        </w:rPr>
      </w:pPr>
      <w:r w:rsidRPr="00F7591C">
        <w:rPr>
          <w:rFonts w:ascii="Arial" w:hAnsi="Arial" w:cs="Arial"/>
        </w:rPr>
        <w:t xml:space="preserve">Rotating the senior personnel off the assurance team; </w:t>
      </w:r>
    </w:p>
    <w:p w:rsidR="00506C2E" w:rsidRPr="00F7591C" w:rsidRDefault="00506C2E" w:rsidP="00506C2E">
      <w:pPr>
        <w:pStyle w:val="NumberedParagraph"/>
        <w:numPr>
          <w:ilvl w:val="0"/>
          <w:numId w:val="32"/>
        </w:numPr>
        <w:tabs>
          <w:tab w:val="clear" w:pos="312"/>
          <w:tab w:val="clear" w:pos="480"/>
        </w:tabs>
        <w:spacing w:line="280" w:lineRule="exact"/>
        <w:ind w:left="1641" w:hanging="547"/>
        <w:rPr>
          <w:rFonts w:ascii="Arial" w:hAnsi="Arial" w:cs="Arial"/>
        </w:rPr>
      </w:pPr>
      <w:r w:rsidRPr="00F7591C">
        <w:rPr>
          <w:rFonts w:ascii="Arial" w:hAnsi="Arial" w:cs="Arial"/>
        </w:rPr>
        <w:lastRenderedPageBreak/>
        <w:t xml:space="preserve">Having a professional accountant who was not a member of the assurance team review the work of the </w:t>
      </w:r>
      <w:ins w:id="46" w:author="Elizabeth Higgs" w:date="2014-06-13T20:13:00Z">
        <w:r w:rsidRPr="00F7591C">
          <w:rPr>
            <w:rFonts w:ascii="Arial" w:hAnsi="Arial" w:cs="Arial"/>
          </w:rPr>
          <w:t>individua</w:t>
        </w:r>
      </w:ins>
      <w:del w:id="47" w:author="Elizabeth Higgs" w:date="2014-06-13T20:13:00Z">
        <w:r w:rsidRPr="00F7591C" w:rsidDel="00941293">
          <w:rPr>
            <w:rFonts w:ascii="Arial" w:hAnsi="Arial" w:cs="Arial"/>
          </w:rPr>
          <w:delText>senior personne</w:delText>
        </w:r>
      </w:del>
      <w:r w:rsidRPr="00F7591C">
        <w:rPr>
          <w:rFonts w:ascii="Arial" w:hAnsi="Arial" w:cs="Arial"/>
        </w:rPr>
        <w:t>l; or</w:t>
      </w:r>
    </w:p>
    <w:p w:rsidR="00506C2E" w:rsidRDefault="00506C2E" w:rsidP="00506C2E">
      <w:pPr>
        <w:pStyle w:val="NumberedParagraph"/>
        <w:numPr>
          <w:ilvl w:val="0"/>
          <w:numId w:val="32"/>
        </w:numPr>
        <w:tabs>
          <w:tab w:val="clear" w:pos="312"/>
          <w:tab w:val="clear" w:pos="480"/>
        </w:tabs>
        <w:spacing w:line="280" w:lineRule="exact"/>
        <w:ind w:left="1641" w:hanging="547"/>
        <w:rPr>
          <w:ins w:id="48" w:author="Elizabeth Higgs" w:date="2014-06-13T20:29:00Z"/>
          <w:rFonts w:ascii="Arial" w:hAnsi="Arial" w:cs="Arial"/>
        </w:rPr>
      </w:pPr>
      <w:ins w:id="49" w:author="Elizabeth Higgs" w:date="2014-06-13T20:13:00Z">
        <w:r w:rsidRPr="00F7591C">
          <w:rPr>
            <w:rFonts w:ascii="Arial" w:hAnsi="Arial" w:cs="Arial"/>
          </w:rPr>
          <w:t xml:space="preserve">Performing </w:t>
        </w:r>
      </w:ins>
      <w:del w:id="50" w:author="Elizabeth Higgs" w:date="2014-06-13T20:13:00Z">
        <w:r w:rsidRPr="00F7591C" w:rsidDel="00941293">
          <w:rPr>
            <w:rFonts w:ascii="Arial" w:hAnsi="Arial" w:cs="Arial"/>
          </w:rPr>
          <w:delText>R</w:delText>
        </w:r>
      </w:del>
      <w:ins w:id="51" w:author="Elizabeth Higgs" w:date="2014-06-13T20:13:00Z">
        <w:r w:rsidRPr="00F7591C">
          <w:rPr>
            <w:rFonts w:ascii="Arial" w:hAnsi="Arial" w:cs="Arial"/>
          </w:rPr>
          <w:t>r</w:t>
        </w:r>
      </w:ins>
      <w:r w:rsidRPr="00F7591C">
        <w:rPr>
          <w:rFonts w:ascii="Arial" w:hAnsi="Arial" w:cs="Arial"/>
        </w:rPr>
        <w:t>egular independent internal or external quality reviews of the engagement.</w:t>
      </w:r>
    </w:p>
    <w:p w:rsidR="00506C2E" w:rsidRDefault="00506C2E" w:rsidP="002C6926">
      <w:pPr>
        <w:ind w:left="1094" w:hanging="1094"/>
      </w:pPr>
      <w:ins w:id="52" w:author="Elizabeth Higgs" w:date="2014-06-13T20:30:00Z">
        <w:r>
          <w:rPr>
            <w:rFonts w:ascii="Arial" w:hAnsi="Arial" w:cs="Arial"/>
          </w:rPr>
          <w:t>291.139</w:t>
        </w:r>
      </w:ins>
      <w:r w:rsidRPr="000A01C8">
        <w:rPr>
          <w:rFonts w:ascii="Arial" w:hAnsi="Arial" w:cs="Arial"/>
          <w:color w:val="0070C0"/>
        </w:rPr>
        <w:t>F</w:t>
      </w:r>
      <w:ins w:id="53" w:author="Elizabeth Higgs" w:date="2014-06-13T20:30:00Z">
        <w:r>
          <w:rPr>
            <w:rFonts w:ascii="Arial" w:hAnsi="Arial" w:cs="Arial"/>
          </w:rPr>
          <w:tab/>
        </w:r>
        <w:r w:rsidRPr="00941F48">
          <w:rPr>
            <w:rFonts w:ascii="Arial" w:hAnsi="Arial" w:cs="Arial"/>
          </w:rPr>
          <w:t>In</w:t>
        </w:r>
      </w:ins>
      <w:r>
        <w:rPr>
          <w:rFonts w:ascii="Arial" w:hAnsi="Arial" w:cs="Arial"/>
        </w:rPr>
        <w:t xml:space="preserve"> </w:t>
      </w:r>
      <w:ins w:id="54" w:author="Elizabeth Higgs" w:date="2014-06-13T20:30:00Z">
        <w:r w:rsidRPr="00941F48">
          <w:rPr>
            <w:rFonts w:ascii="Arial" w:hAnsi="Arial" w:cs="Arial"/>
          </w:rPr>
          <w:t xml:space="preserve">certain situations, a firm may decide the threats are so significant that rotation of an individual is the only appropriate safeguard. Where rotation is applied, the firm shall determine an appropriate period during which the individual shall not </w:t>
        </w:r>
        <w:r>
          <w:rPr>
            <w:rFonts w:ascii="Arial" w:hAnsi="Arial" w:cs="Arial"/>
          </w:rPr>
          <w:t xml:space="preserve">be a </w:t>
        </w:r>
        <w:r w:rsidRPr="00A97202">
          <w:rPr>
            <w:rFonts w:ascii="Arial" w:hAnsi="Arial" w:cs="Arial"/>
          </w:rPr>
          <w:t>member of the e</w:t>
        </w:r>
        <w:bookmarkStart w:id="55" w:name="_GoBack"/>
        <w:bookmarkEnd w:id="55"/>
        <w:r w:rsidRPr="00A97202">
          <w:rPr>
            <w:rFonts w:ascii="Arial" w:hAnsi="Arial" w:cs="Arial"/>
          </w:rPr>
          <w:t xml:space="preserve">ngagement team or provide quality control for the </w:t>
        </w:r>
        <w:r>
          <w:rPr>
            <w:rFonts w:ascii="Arial" w:hAnsi="Arial" w:cs="Arial"/>
          </w:rPr>
          <w:t xml:space="preserve">assurance </w:t>
        </w:r>
        <w:r w:rsidRPr="00A97202">
          <w:rPr>
            <w:rFonts w:ascii="Arial" w:hAnsi="Arial" w:cs="Arial"/>
          </w:rPr>
          <w:t>engagement</w:t>
        </w:r>
        <w:r w:rsidRPr="00941F48">
          <w:rPr>
            <w:rFonts w:ascii="Arial" w:hAnsi="Arial" w:cs="Arial"/>
          </w:rPr>
          <w:t>. The period should be of sufficient duration to allow the familiarity and self-interest threat to be eliminated or reduced to an acceptable level.</w:t>
        </w:r>
      </w:ins>
    </w:p>
    <w:p w:rsidR="00CA5053" w:rsidRPr="006246EE" w:rsidRDefault="00CA5053" w:rsidP="003F4C8D">
      <w:pPr>
        <w:pStyle w:val="NumberedParagraph"/>
        <w:tabs>
          <w:tab w:val="clear" w:pos="312"/>
          <w:tab w:val="clear" w:pos="480"/>
        </w:tabs>
        <w:spacing w:after="120" w:line="280" w:lineRule="exact"/>
        <w:ind w:left="900" w:hanging="900"/>
        <w:rPr>
          <w:rFonts w:ascii="Arial" w:hAnsi="Arial" w:cs="Arial"/>
        </w:rPr>
      </w:pPr>
    </w:p>
    <w:sectPr w:rsidR="00CA5053" w:rsidRPr="006246EE" w:rsidSect="006246EE">
      <w:headerReference w:type="default" r:id="rId8"/>
      <w:footerReference w:type="default" r:id="rId9"/>
      <w:headerReference w:type="first" r:id="rId10"/>
      <w:footerReference w:type="first" r:id="rId11"/>
      <w:pgSz w:w="12242" w:h="15842" w:code="1"/>
      <w:pgMar w:top="1080" w:right="1440" w:bottom="1440" w:left="1440" w:header="720" w:footer="108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11CD" w:rsidRDefault="008711CD" w:rsidP="00665763">
      <w:pPr>
        <w:spacing w:before="0" w:line="240" w:lineRule="auto"/>
      </w:pPr>
      <w:r>
        <w:separator/>
      </w:r>
    </w:p>
  </w:endnote>
  <w:endnote w:type="continuationSeparator" w:id="0">
    <w:p w:rsidR="008711CD" w:rsidRDefault="008711CD" w:rsidP="00665763">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46EE" w:rsidRPr="00AC561B" w:rsidRDefault="0016309D" w:rsidP="006246EE">
    <w:pPr>
      <w:pStyle w:val="Footer"/>
      <w:rPr>
        <w:rFonts w:ascii="Arial" w:hAnsi="Arial" w:cs="Arial"/>
        <w:szCs w:val="16"/>
      </w:rPr>
    </w:pPr>
    <w:r>
      <w:rPr>
        <w:rFonts w:ascii="Arial" w:hAnsi="Arial" w:cs="Arial"/>
        <w:szCs w:val="16"/>
      </w:rPr>
      <w:t xml:space="preserve">Agenda Item </w:t>
    </w:r>
    <w:r w:rsidR="000A01C8">
      <w:rPr>
        <w:rFonts w:ascii="Arial" w:hAnsi="Arial" w:cs="Arial"/>
        <w:szCs w:val="16"/>
      </w:rPr>
      <w:t>A-</w:t>
    </w:r>
    <w:r>
      <w:rPr>
        <w:rFonts w:ascii="Arial" w:hAnsi="Arial" w:cs="Arial"/>
        <w:szCs w:val="16"/>
      </w:rPr>
      <w:t>4</w:t>
    </w:r>
  </w:p>
  <w:p w:rsidR="006246EE" w:rsidRDefault="006246EE" w:rsidP="006246EE">
    <w:pPr>
      <w:pStyle w:val="Footer"/>
    </w:pPr>
    <w:r w:rsidRPr="00AC561B">
      <w:rPr>
        <w:rFonts w:ascii="Arial" w:hAnsi="Arial" w:cs="Arial"/>
        <w:szCs w:val="16"/>
      </w:rPr>
      <w:t xml:space="preserve">Page </w:t>
    </w:r>
    <w:r w:rsidRPr="00AC561B">
      <w:rPr>
        <w:rFonts w:ascii="Arial" w:hAnsi="Arial" w:cs="Arial"/>
        <w:bCs/>
        <w:szCs w:val="16"/>
      </w:rPr>
      <w:fldChar w:fldCharType="begin"/>
    </w:r>
    <w:r w:rsidRPr="00AC561B">
      <w:rPr>
        <w:rFonts w:ascii="Arial" w:hAnsi="Arial" w:cs="Arial"/>
        <w:bCs/>
        <w:szCs w:val="16"/>
      </w:rPr>
      <w:instrText xml:space="preserve"> PAGE </w:instrText>
    </w:r>
    <w:r w:rsidRPr="00AC561B">
      <w:rPr>
        <w:rFonts w:ascii="Arial" w:hAnsi="Arial" w:cs="Arial"/>
        <w:bCs/>
        <w:szCs w:val="16"/>
      </w:rPr>
      <w:fldChar w:fldCharType="separate"/>
    </w:r>
    <w:r w:rsidR="002C6926">
      <w:rPr>
        <w:rFonts w:ascii="Arial" w:hAnsi="Arial" w:cs="Arial"/>
        <w:bCs/>
        <w:noProof/>
        <w:szCs w:val="16"/>
      </w:rPr>
      <w:t>2</w:t>
    </w:r>
    <w:r w:rsidRPr="00AC561B">
      <w:rPr>
        <w:rFonts w:ascii="Arial" w:hAnsi="Arial" w:cs="Arial"/>
        <w:bCs/>
        <w:szCs w:val="16"/>
      </w:rPr>
      <w:fldChar w:fldCharType="end"/>
    </w:r>
    <w:r w:rsidRPr="00AC561B">
      <w:rPr>
        <w:rFonts w:ascii="Arial" w:hAnsi="Arial" w:cs="Arial"/>
        <w:szCs w:val="16"/>
      </w:rPr>
      <w:t xml:space="preserve"> of </w:t>
    </w:r>
    <w:r w:rsidRPr="00AC561B">
      <w:rPr>
        <w:rFonts w:ascii="Arial" w:hAnsi="Arial" w:cs="Arial"/>
        <w:bCs/>
        <w:szCs w:val="16"/>
      </w:rPr>
      <w:fldChar w:fldCharType="begin"/>
    </w:r>
    <w:r w:rsidRPr="00AC561B">
      <w:rPr>
        <w:rFonts w:ascii="Arial" w:hAnsi="Arial" w:cs="Arial"/>
        <w:bCs/>
        <w:szCs w:val="16"/>
      </w:rPr>
      <w:instrText xml:space="preserve"> NUMPAGES  </w:instrText>
    </w:r>
    <w:r w:rsidRPr="00AC561B">
      <w:rPr>
        <w:rFonts w:ascii="Arial" w:hAnsi="Arial" w:cs="Arial"/>
        <w:bCs/>
        <w:szCs w:val="16"/>
      </w:rPr>
      <w:fldChar w:fldCharType="separate"/>
    </w:r>
    <w:r w:rsidR="002C6926">
      <w:rPr>
        <w:rFonts w:ascii="Arial" w:hAnsi="Arial" w:cs="Arial"/>
        <w:bCs/>
        <w:noProof/>
        <w:szCs w:val="16"/>
      </w:rPr>
      <w:t>2</w:t>
    </w:r>
    <w:r w:rsidRPr="00AC561B">
      <w:rPr>
        <w:rFonts w:ascii="Arial" w:hAnsi="Arial" w:cs="Arial"/>
        <w:bCs/>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46EE" w:rsidRPr="006246EE" w:rsidRDefault="006246EE" w:rsidP="006246EE">
    <w:pPr>
      <w:pStyle w:val="Footer"/>
    </w:pPr>
    <w:r w:rsidRPr="0022575A">
      <w:rPr>
        <w:rFonts w:ascii="Arial" w:hAnsi="Arial" w:cs="Arial"/>
        <w:i/>
        <w:szCs w:val="16"/>
      </w:rPr>
      <w:t>Prepared by</w:t>
    </w:r>
    <w:r>
      <w:rPr>
        <w:rFonts w:ascii="Arial" w:hAnsi="Arial" w:cs="Arial"/>
        <w:szCs w:val="16"/>
      </w:rPr>
      <w:t xml:space="preserve">: Elizabeth Higgs </w:t>
    </w:r>
    <w:r w:rsidRPr="0022575A">
      <w:rPr>
        <w:rFonts w:ascii="Arial" w:hAnsi="Arial" w:cs="Arial"/>
        <w:szCs w:val="16"/>
      </w:rPr>
      <w:t>(</w:t>
    </w:r>
    <w:r w:rsidR="0070186C">
      <w:rPr>
        <w:rFonts w:ascii="Arial" w:hAnsi="Arial" w:cs="Arial"/>
        <w:szCs w:val="16"/>
      </w:rPr>
      <w:t>June</w:t>
    </w:r>
    <w:r>
      <w:rPr>
        <w:rFonts w:ascii="Arial" w:hAnsi="Arial" w:cs="Arial"/>
        <w:szCs w:val="16"/>
      </w:rPr>
      <w:t xml:space="preserve"> 2014</w:t>
    </w:r>
    <w:r w:rsidR="00C47BC3" w:rsidRPr="0022575A">
      <w:rPr>
        <w:rFonts w:ascii="Arial" w:hAnsi="Arial" w:cs="Arial"/>
        <w:szCs w:val="16"/>
      </w:rPr>
      <w:t xml:space="preserve">) </w:t>
    </w:r>
    <w:r>
      <w:ptab w:relativeTo="margin" w:alignment="center" w:leader="none"/>
    </w:r>
    <w:r>
      <w:ptab w:relativeTo="margin" w:alignment="right" w:leader="none"/>
    </w:r>
    <w:r w:rsidRPr="0022575A">
      <w:rPr>
        <w:rFonts w:ascii="Arial" w:hAnsi="Arial" w:cs="Arial"/>
        <w:szCs w:val="16"/>
      </w:rPr>
      <w:t xml:space="preserve">Page </w:t>
    </w:r>
    <w:r w:rsidRPr="0022575A">
      <w:rPr>
        <w:rFonts w:ascii="Arial" w:hAnsi="Arial" w:cs="Arial"/>
        <w:bCs/>
        <w:szCs w:val="16"/>
      </w:rPr>
      <w:fldChar w:fldCharType="begin"/>
    </w:r>
    <w:r w:rsidRPr="0022575A">
      <w:rPr>
        <w:rFonts w:ascii="Arial" w:hAnsi="Arial" w:cs="Arial"/>
        <w:bCs/>
        <w:szCs w:val="16"/>
      </w:rPr>
      <w:instrText xml:space="preserve"> PAGE </w:instrText>
    </w:r>
    <w:r w:rsidRPr="0022575A">
      <w:rPr>
        <w:rFonts w:ascii="Arial" w:hAnsi="Arial" w:cs="Arial"/>
        <w:bCs/>
        <w:szCs w:val="16"/>
      </w:rPr>
      <w:fldChar w:fldCharType="separate"/>
    </w:r>
    <w:r w:rsidR="002C6926">
      <w:rPr>
        <w:rFonts w:ascii="Arial" w:hAnsi="Arial" w:cs="Arial"/>
        <w:bCs/>
        <w:noProof/>
        <w:szCs w:val="16"/>
      </w:rPr>
      <w:t>1</w:t>
    </w:r>
    <w:r w:rsidRPr="0022575A">
      <w:rPr>
        <w:rFonts w:ascii="Arial" w:hAnsi="Arial" w:cs="Arial"/>
        <w:bCs/>
        <w:szCs w:val="16"/>
      </w:rPr>
      <w:fldChar w:fldCharType="end"/>
    </w:r>
    <w:r w:rsidRPr="0022575A">
      <w:rPr>
        <w:rFonts w:ascii="Arial" w:hAnsi="Arial" w:cs="Arial"/>
        <w:szCs w:val="16"/>
      </w:rPr>
      <w:t xml:space="preserve"> of </w:t>
    </w:r>
    <w:r w:rsidRPr="0022575A">
      <w:rPr>
        <w:rFonts w:ascii="Arial" w:hAnsi="Arial" w:cs="Arial"/>
        <w:bCs/>
        <w:szCs w:val="16"/>
      </w:rPr>
      <w:fldChar w:fldCharType="begin"/>
    </w:r>
    <w:r w:rsidRPr="0022575A">
      <w:rPr>
        <w:rFonts w:ascii="Arial" w:hAnsi="Arial" w:cs="Arial"/>
        <w:bCs/>
        <w:szCs w:val="16"/>
      </w:rPr>
      <w:instrText xml:space="preserve"> NUMPAGES  </w:instrText>
    </w:r>
    <w:r w:rsidRPr="0022575A">
      <w:rPr>
        <w:rFonts w:ascii="Arial" w:hAnsi="Arial" w:cs="Arial"/>
        <w:bCs/>
        <w:szCs w:val="16"/>
      </w:rPr>
      <w:fldChar w:fldCharType="separate"/>
    </w:r>
    <w:r w:rsidR="002C6926">
      <w:rPr>
        <w:rFonts w:ascii="Arial" w:hAnsi="Arial" w:cs="Arial"/>
        <w:bCs/>
        <w:noProof/>
        <w:szCs w:val="16"/>
      </w:rPr>
      <w:t>2</w:t>
    </w:r>
    <w:r w:rsidRPr="0022575A">
      <w:rPr>
        <w:rFonts w:ascii="Arial" w:hAnsi="Arial" w:cs="Arial"/>
        <w:bCs/>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11CD" w:rsidRDefault="008711CD" w:rsidP="00665763">
      <w:pPr>
        <w:spacing w:before="0" w:line="240" w:lineRule="auto"/>
      </w:pPr>
      <w:r>
        <w:separator/>
      </w:r>
    </w:p>
  </w:footnote>
  <w:footnote w:type="continuationSeparator" w:id="0">
    <w:p w:rsidR="008711CD" w:rsidRDefault="008711CD" w:rsidP="00665763">
      <w:pPr>
        <w:spacing w:before="0" w:line="240" w:lineRule="auto"/>
      </w:pPr>
      <w:r>
        <w:continuationSeparator/>
      </w:r>
    </w:p>
  </w:footnote>
  <w:footnote w:type="continuationNotice" w:id="1">
    <w:p w:rsidR="008711CD" w:rsidRDefault="008711CD">
      <w:pPr>
        <w:spacing w:before="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46EE" w:rsidRPr="00AC561B" w:rsidRDefault="00110FDB" w:rsidP="006246EE">
    <w:pPr>
      <w:pStyle w:val="Header"/>
      <w:tabs>
        <w:tab w:val="center" w:pos="4534"/>
        <w:tab w:val="right" w:pos="9067"/>
      </w:tabs>
      <w:spacing w:after="0" w:line="240" w:lineRule="exact"/>
      <w:rPr>
        <w:rFonts w:ascii="Arial" w:hAnsi="Arial" w:cs="Arial"/>
        <w:kern w:val="8"/>
        <w:szCs w:val="16"/>
        <w:lang w:bidi="he-IL"/>
      </w:rPr>
    </w:pPr>
    <w:r>
      <w:rPr>
        <w:rFonts w:ascii="Arial" w:hAnsi="Arial" w:cs="Arial"/>
        <w:kern w:val="8"/>
        <w:szCs w:val="16"/>
        <w:lang w:bidi="he-IL"/>
      </w:rPr>
      <w:t>Long</w:t>
    </w:r>
    <w:r w:rsidR="005C1BB0">
      <w:rPr>
        <w:rFonts w:ascii="Arial" w:hAnsi="Arial" w:cs="Arial"/>
        <w:kern w:val="8"/>
        <w:szCs w:val="16"/>
        <w:lang w:bidi="he-IL"/>
      </w:rPr>
      <w:t xml:space="preserve"> Association - P</w:t>
    </w:r>
    <w:r w:rsidR="006246EE">
      <w:rPr>
        <w:rFonts w:ascii="Arial" w:hAnsi="Arial" w:cs="Arial"/>
        <w:kern w:val="8"/>
        <w:szCs w:val="16"/>
        <w:lang w:bidi="he-IL"/>
      </w:rPr>
      <w:t>roposed Revised Provisions (Mark-Up)</w:t>
    </w:r>
  </w:p>
  <w:p w:rsidR="006246EE" w:rsidRDefault="00110FDB" w:rsidP="006246EE">
    <w:pPr>
      <w:pStyle w:val="Header"/>
      <w:tabs>
        <w:tab w:val="center" w:pos="4534"/>
        <w:tab w:val="right" w:pos="9067"/>
      </w:tabs>
      <w:spacing w:after="0" w:line="240" w:lineRule="exact"/>
      <w:rPr>
        <w:rFonts w:ascii="Arial" w:hAnsi="Arial" w:cs="Arial"/>
        <w:i/>
        <w:kern w:val="8"/>
        <w:szCs w:val="16"/>
        <w:lang w:bidi="he-IL"/>
      </w:rPr>
    </w:pPr>
    <w:r>
      <w:rPr>
        <w:rFonts w:ascii="Arial" w:hAnsi="Arial" w:cs="Arial"/>
        <w:i/>
        <w:kern w:val="8"/>
        <w:szCs w:val="16"/>
        <w:lang w:bidi="he-IL"/>
      </w:rPr>
      <w:t>IESBA</w:t>
    </w:r>
    <w:r w:rsidR="005C1BB0">
      <w:rPr>
        <w:rFonts w:ascii="Arial" w:hAnsi="Arial" w:cs="Arial"/>
        <w:i/>
        <w:kern w:val="8"/>
        <w:szCs w:val="16"/>
        <w:lang w:bidi="he-IL"/>
      </w:rPr>
      <w:t xml:space="preserve"> </w:t>
    </w:r>
    <w:r w:rsidR="0016309D">
      <w:rPr>
        <w:rFonts w:ascii="Arial" w:hAnsi="Arial" w:cs="Arial"/>
        <w:i/>
        <w:kern w:val="8"/>
        <w:szCs w:val="16"/>
        <w:lang w:bidi="he-IL"/>
      </w:rPr>
      <w:t>CAG</w:t>
    </w:r>
    <w:r w:rsidR="006246EE">
      <w:rPr>
        <w:rFonts w:ascii="Arial" w:hAnsi="Arial" w:cs="Arial"/>
        <w:i/>
        <w:kern w:val="8"/>
        <w:szCs w:val="16"/>
        <w:lang w:bidi="he-IL"/>
      </w:rPr>
      <w:t xml:space="preserve"> </w:t>
    </w:r>
    <w:r w:rsidR="000E3611">
      <w:rPr>
        <w:rFonts w:ascii="Arial" w:hAnsi="Arial" w:cs="Arial"/>
        <w:i/>
        <w:kern w:val="8"/>
        <w:szCs w:val="16"/>
        <w:lang w:bidi="he-IL"/>
      </w:rPr>
      <w:t>Teleconference</w:t>
    </w:r>
    <w:r w:rsidR="006246EE">
      <w:rPr>
        <w:rFonts w:ascii="Arial" w:hAnsi="Arial" w:cs="Arial"/>
        <w:i/>
        <w:kern w:val="8"/>
        <w:szCs w:val="16"/>
        <w:lang w:bidi="he-IL"/>
      </w:rPr>
      <w:t xml:space="preserve"> (</w:t>
    </w:r>
    <w:r w:rsidR="000A01C8">
      <w:rPr>
        <w:rFonts w:ascii="Arial" w:hAnsi="Arial" w:cs="Arial"/>
        <w:i/>
        <w:kern w:val="8"/>
        <w:szCs w:val="16"/>
        <w:lang w:bidi="he-IL"/>
      </w:rPr>
      <w:t>June</w:t>
    </w:r>
    <w:r w:rsidR="006246EE">
      <w:rPr>
        <w:rFonts w:ascii="Arial" w:hAnsi="Arial" w:cs="Arial"/>
        <w:i/>
        <w:kern w:val="8"/>
        <w:szCs w:val="16"/>
        <w:lang w:bidi="he-IL"/>
      </w:rPr>
      <w:t xml:space="preserve"> 2014)</w:t>
    </w:r>
  </w:p>
  <w:p w:rsidR="006246EE" w:rsidRPr="006246EE" w:rsidRDefault="006246EE" w:rsidP="006246EE">
    <w:pPr>
      <w:pStyle w:val="Header"/>
      <w:tabs>
        <w:tab w:val="center" w:pos="4534"/>
        <w:tab w:val="right" w:pos="9067"/>
      </w:tabs>
      <w:spacing w:after="0" w:line="240" w:lineRule="exact"/>
      <w:rPr>
        <w:rFonts w:ascii="Arial" w:hAnsi="Arial" w:cs="Arial"/>
        <w:kern w:val="8"/>
        <w:szCs w:val="16"/>
        <w:lang w:bidi="he-I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46EE" w:rsidRPr="001F4D37" w:rsidRDefault="000A01C8" w:rsidP="006246EE">
    <w:pPr>
      <w:tabs>
        <w:tab w:val="center" w:pos="4500"/>
        <w:tab w:val="right" w:pos="9360"/>
      </w:tabs>
      <w:spacing w:after="60" w:line="360" w:lineRule="exact"/>
      <w:rPr>
        <w:rFonts w:ascii="Arial" w:eastAsia="MS Mincho" w:hAnsi="Arial" w:cs="Arial"/>
        <w:b/>
        <w:sz w:val="36"/>
        <w:lang w:eastAsia="ja-JP"/>
      </w:rPr>
    </w:pPr>
    <w:r>
      <w:rPr>
        <w:rFonts w:ascii="Arial" w:hAnsi="Arial" w:cs="Arial"/>
        <w:kern w:val="8"/>
        <w:sz w:val="16"/>
        <w:szCs w:val="16"/>
        <w:lang w:bidi="he-IL"/>
      </w:rPr>
      <w:tab/>
      <w:t xml:space="preserve">IESBA </w:t>
    </w:r>
    <w:r w:rsidR="0070186C">
      <w:rPr>
        <w:rFonts w:ascii="Arial" w:hAnsi="Arial" w:cs="Arial"/>
        <w:kern w:val="8"/>
        <w:sz w:val="16"/>
        <w:szCs w:val="16"/>
        <w:lang w:bidi="he-IL"/>
      </w:rPr>
      <w:t>CAG</w:t>
    </w:r>
    <w:r w:rsidR="006246EE">
      <w:rPr>
        <w:rFonts w:ascii="Arial" w:hAnsi="Arial" w:cs="Arial"/>
        <w:kern w:val="8"/>
        <w:sz w:val="16"/>
        <w:szCs w:val="16"/>
        <w:lang w:bidi="he-IL"/>
      </w:rPr>
      <w:t xml:space="preserve"> </w:t>
    </w:r>
    <w:r>
      <w:rPr>
        <w:rFonts w:ascii="Arial" w:hAnsi="Arial" w:cs="Arial"/>
        <w:kern w:val="8"/>
        <w:sz w:val="16"/>
        <w:szCs w:val="16"/>
        <w:lang w:bidi="he-IL"/>
      </w:rPr>
      <w:t>Teleconference</w:t>
    </w:r>
    <w:r w:rsidR="006246EE">
      <w:rPr>
        <w:rFonts w:ascii="Arial" w:hAnsi="Arial" w:cs="Arial"/>
        <w:kern w:val="8"/>
        <w:sz w:val="16"/>
        <w:szCs w:val="16"/>
        <w:lang w:bidi="he-IL"/>
      </w:rPr>
      <w:t xml:space="preserve"> </w:t>
    </w:r>
    <w:r w:rsidR="006246EE" w:rsidRPr="00EB096D">
      <w:rPr>
        <w:rFonts w:ascii="Arial" w:hAnsi="Arial" w:cs="Arial"/>
        <w:kern w:val="8"/>
        <w:sz w:val="16"/>
        <w:szCs w:val="16"/>
        <w:lang w:bidi="he-IL"/>
      </w:rPr>
      <w:t>(</w:t>
    </w:r>
    <w:r w:rsidR="0070186C">
      <w:rPr>
        <w:rFonts w:ascii="Arial" w:hAnsi="Arial" w:cs="Arial"/>
        <w:kern w:val="8"/>
        <w:sz w:val="16"/>
        <w:szCs w:val="16"/>
        <w:lang w:bidi="he-IL"/>
      </w:rPr>
      <w:t>June</w:t>
    </w:r>
    <w:r w:rsidR="006246EE">
      <w:rPr>
        <w:rFonts w:ascii="Arial" w:hAnsi="Arial" w:cs="Arial"/>
        <w:kern w:val="8"/>
        <w:sz w:val="16"/>
        <w:szCs w:val="16"/>
        <w:lang w:bidi="he-IL"/>
      </w:rPr>
      <w:t xml:space="preserve"> 2014</w:t>
    </w:r>
    <w:r w:rsidR="006246EE" w:rsidRPr="00EB096D">
      <w:rPr>
        <w:rFonts w:ascii="Arial" w:hAnsi="Arial" w:cs="Arial"/>
        <w:kern w:val="8"/>
        <w:sz w:val="16"/>
        <w:szCs w:val="16"/>
        <w:lang w:bidi="he-IL"/>
      </w:rPr>
      <w:t>)</w:t>
    </w:r>
    <w:r w:rsidR="006246EE">
      <w:rPr>
        <w:rFonts w:ascii="Arial" w:hAnsi="Arial" w:cs="Arial"/>
        <w:kern w:val="8"/>
        <w:sz w:val="16"/>
        <w:szCs w:val="16"/>
        <w:lang w:bidi="he-IL"/>
      </w:rPr>
      <w:tab/>
    </w:r>
    <w:r w:rsidR="006246EE" w:rsidRPr="001F4D37">
      <w:rPr>
        <w:rFonts w:ascii="Arial" w:eastAsia="MS Mincho" w:hAnsi="Arial" w:cs="Arial"/>
        <w:b/>
        <w:sz w:val="36"/>
        <w:lang w:eastAsia="ja-JP"/>
      </w:rPr>
      <w:t>Agenda Item</w:t>
    </w:r>
  </w:p>
  <w:p w:rsidR="006246EE" w:rsidRPr="006246EE" w:rsidRDefault="000A01C8" w:rsidP="006246EE">
    <w:pPr>
      <w:spacing w:before="0" w:after="240" w:line="360" w:lineRule="exact"/>
      <w:ind w:left="720" w:firstLine="720"/>
      <w:jc w:val="right"/>
      <w:rPr>
        <w:rFonts w:eastAsiaTheme="minorEastAsia"/>
      </w:rPr>
    </w:pPr>
    <w:r>
      <w:rPr>
        <w:rFonts w:ascii="Arial" w:eastAsia="MS Mincho" w:hAnsi="Arial" w:cs="Arial"/>
        <w:b/>
        <w:sz w:val="36"/>
        <w:lang w:eastAsia="ja-JP"/>
      </w:rPr>
      <w:t>A-</w:t>
    </w:r>
    <w:r w:rsidR="0070186C">
      <w:rPr>
        <w:rFonts w:ascii="Arial" w:eastAsia="MS Mincho" w:hAnsi="Arial" w:cs="Arial"/>
        <w:b/>
        <w:sz w:val="36"/>
        <w:lang w:eastAsia="ja-JP"/>
      </w:rPr>
      <w:t>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2"/>
    <w:multiLevelType w:val="singleLevel"/>
    <w:tmpl w:val="D6868D0A"/>
    <w:lvl w:ilvl="0">
      <w:start w:val="1"/>
      <w:numFmt w:val="bullet"/>
      <w:lvlText w:val=""/>
      <w:lvlJc w:val="left"/>
      <w:pPr>
        <w:tabs>
          <w:tab w:val="num" w:pos="926"/>
        </w:tabs>
        <w:ind w:left="926" w:hanging="360"/>
      </w:pPr>
      <w:rPr>
        <w:rFonts w:ascii="Symbol" w:hAnsi="Symbol" w:hint="default"/>
      </w:rPr>
    </w:lvl>
  </w:abstractNum>
  <w:abstractNum w:abstractNumId="1">
    <w:nsid w:val="FFFFFF83"/>
    <w:multiLevelType w:val="singleLevel"/>
    <w:tmpl w:val="C34238D4"/>
    <w:lvl w:ilvl="0">
      <w:start w:val="1"/>
      <w:numFmt w:val="bullet"/>
      <w:lvlText w:val=""/>
      <w:lvlJc w:val="left"/>
      <w:pPr>
        <w:tabs>
          <w:tab w:val="num" w:pos="643"/>
        </w:tabs>
        <w:ind w:left="643" w:hanging="360"/>
      </w:pPr>
      <w:rPr>
        <w:rFonts w:ascii="Symbol" w:hAnsi="Symbol" w:hint="default"/>
      </w:rPr>
    </w:lvl>
  </w:abstractNum>
  <w:abstractNum w:abstractNumId="2">
    <w:nsid w:val="FFFFFF89"/>
    <w:multiLevelType w:val="singleLevel"/>
    <w:tmpl w:val="1E74CC98"/>
    <w:lvl w:ilvl="0">
      <w:start w:val="1"/>
      <w:numFmt w:val="bullet"/>
      <w:lvlText w:val=""/>
      <w:lvlJc w:val="left"/>
      <w:pPr>
        <w:tabs>
          <w:tab w:val="num" w:pos="360"/>
        </w:tabs>
        <w:ind w:left="360" w:hanging="360"/>
      </w:pPr>
      <w:rPr>
        <w:rFonts w:ascii="Symbol" w:hAnsi="Symbol" w:hint="default"/>
      </w:rPr>
    </w:lvl>
  </w:abstractNum>
  <w:abstractNum w:abstractNumId="3">
    <w:nsid w:val="11662A61"/>
    <w:multiLevelType w:val="hybridMultilevel"/>
    <w:tmpl w:val="0DC0FE44"/>
    <w:lvl w:ilvl="0" w:tplc="6C14CCFC">
      <w:start w:val="1"/>
      <w:numFmt w:val="bullet"/>
      <w:lvlText w:val=""/>
      <w:lvlJc w:val="left"/>
      <w:pPr>
        <w:ind w:left="1620" w:hanging="360"/>
      </w:pPr>
      <w:rPr>
        <w:rFonts w:ascii="Symbol" w:hAnsi="Symbol" w:hint="default"/>
        <w:b w:val="0"/>
        <w:i w:val="0"/>
        <w:caps w:val="0"/>
        <w:sz w:val="20"/>
        <w:szCs w:val="20"/>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4">
    <w:nsid w:val="1F78660A"/>
    <w:multiLevelType w:val="multilevel"/>
    <w:tmpl w:val="DFCE72CE"/>
    <w:styleLink w:val="IFACBulletList"/>
    <w:lvl w:ilvl="0">
      <w:start w:val="1"/>
      <w:numFmt w:val="bullet"/>
      <w:pStyle w:val="ListBullet"/>
      <w:lvlText w:val=""/>
      <w:lvlJc w:val="left"/>
      <w:pPr>
        <w:ind w:left="547" w:hanging="547"/>
      </w:pPr>
      <w:rPr>
        <w:rFonts w:ascii="Symbol" w:hAnsi="Symbol" w:hint="default"/>
        <w:color w:val="auto"/>
      </w:rPr>
    </w:lvl>
    <w:lvl w:ilvl="1">
      <w:start w:val="1"/>
      <w:numFmt w:val="bullet"/>
      <w:pStyle w:val="ListBullet2"/>
      <w:lvlText w:val="○"/>
      <w:lvlJc w:val="left"/>
      <w:pPr>
        <w:ind w:left="1094" w:hanging="547"/>
      </w:pPr>
      <w:rPr>
        <w:rFonts w:ascii="Courier New" w:hAnsi="Courier New" w:hint="default"/>
        <w:color w:val="auto"/>
      </w:rPr>
    </w:lvl>
    <w:lvl w:ilvl="2">
      <w:start w:val="1"/>
      <w:numFmt w:val="bullet"/>
      <w:pStyle w:val="ListBullet3"/>
      <w:lvlText w:val="–"/>
      <w:lvlJc w:val="left"/>
      <w:pPr>
        <w:ind w:left="1641" w:hanging="547"/>
      </w:pPr>
      <w:rPr>
        <w:rFonts w:ascii="Times New Roman" w:hAnsi="Times New Roman" w:cs="Times New Roman" w:hint="default"/>
        <w:color w:val="auto"/>
      </w:rPr>
    </w:lvl>
    <w:lvl w:ilvl="3">
      <w:start w:val="1"/>
      <w:numFmt w:val="decimal"/>
      <w:lvlText w:val="(%4)"/>
      <w:lvlJc w:val="left"/>
      <w:pPr>
        <w:ind w:left="2188" w:hanging="547"/>
      </w:pPr>
      <w:rPr>
        <w:rFonts w:hint="default"/>
      </w:rPr>
    </w:lvl>
    <w:lvl w:ilvl="4">
      <w:start w:val="1"/>
      <w:numFmt w:val="lowerLetter"/>
      <w:lvlText w:val="(%5)"/>
      <w:lvlJc w:val="left"/>
      <w:pPr>
        <w:ind w:left="2735" w:hanging="547"/>
      </w:pPr>
      <w:rPr>
        <w:rFonts w:hint="default"/>
      </w:rPr>
    </w:lvl>
    <w:lvl w:ilvl="5">
      <w:start w:val="1"/>
      <w:numFmt w:val="lowerRoman"/>
      <w:lvlText w:val="(%6)"/>
      <w:lvlJc w:val="left"/>
      <w:pPr>
        <w:ind w:left="3282" w:hanging="547"/>
      </w:pPr>
      <w:rPr>
        <w:rFonts w:hint="default"/>
      </w:rPr>
    </w:lvl>
    <w:lvl w:ilvl="6">
      <w:start w:val="1"/>
      <w:numFmt w:val="decimal"/>
      <w:lvlText w:val="%7."/>
      <w:lvlJc w:val="left"/>
      <w:pPr>
        <w:ind w:left="3829" w:hanging="547"/>
      </w:pPr>
      <w:rPr>
        <w:rFonts w:hint="default"/>
      </w:rPr>
    </w:lvl>
    <w:lvl w:ilvl="7">
      <w:start w:val="1"/>
      <w:numFmt w:val="lowerLetter"/>
      <w:lvlText w:val="%8."/>
      <w:lvlJc w:val="left"/>
      <w:pPr>
        <w:ind w:left="4376" w:hanging="547"/>
      </w:pPr>
      <w:rPr>
        <w:rFonts w:hint="default"/>
      </w:rPr>
    </w:lvl>
    <w:lvl w:ilvl="8">
      <w:start w:val="1"/>
      <w:numFmt w:val="lowerRoman"/>
      <w:lvlText w:val="%9."/>
      <w:lvlJc w:val="left"/>
      <w:pPr>
        <w:ind w:left="4923" w:hanging="547"/>
      </w:pPr>
      <w:rPr>
        <w:rFonts w:hint="default"/>
      </w:rPr>
    </w:lvl>
  </w:abstractNum>
  <w:abstractNum w:abstractNumId="5">
    <w:nsid w:val="264677A1"/>
    <w:multiLevelType w:val="multilevel"/>
    <w:tmpl w:val="F37A0F3A"/>
    <w:lvl w:ilvl="0">
      <w:start w:val="150"/>
      <w:numFmt w:val="decimal"/>
      <w:lvlText w:val="290.%1"/>
      <w:lvlJc w:val="left"/>
      <w:pPr>
        <w:tabs>
          <w:tab w:val="num" w:pos="360"/>
        </w:tabs>
        <w:ind w:left="720" w:hanging="720"/>
      </w:pPr>
      <w:rPr>
        <w:rFonts w:ascii="Times New Roman" w:hAnsi="Times New Roman" w:hint="default"/>
        <w:b w:val="0"/>
        <w:i w:val="0"/>
        <w:sz w:val="20"/>
        <w:szCs w:val="24"/>
      </w:rPr>
    </w:lvl>
    <w:lvl w:ilvl="1">
      <w:start w:val="1"/>
      <w:numFmt w:val="decimal"/>
      <w:lvlText w:val="%1.%2."/>
      <w:lvlJc w:val="left"/>
      <w:pPr>
        <w:tabs>
          <w:tab w:val="num" w:pos="504"/>
        </w:tabs>
        <w:ind w:left="504" w:hanging="504"/>
      </w:pPr>
      <w:rPr>
        <w:rFonts w:ascii="Times New Roman" w:hAnsi="Times New Roman" w:hint="default"/>
        <w:b/>
        <w:i w:val="0"/>
        <w:sz w:val="20"/>
        <w:szCs w:val="20"/>
      </w:rPr>
    </w:lvl>
    <w:lvl w:ilvl="2">
      <w:start w:val="1"/>
      <w:numFmt w:val="decimal"/>
      <w:lvlText w:val="%1.%2.%3."/>
      <w:lvlJc w:val="left"/>
      <w:pPr>
        <w:tabs>
          <w:tab w:val="num" w:pos="1080"/>
        </w:tabs>
        <w:ind w:left="1080" w:hanging="576"/>
      </w:pPr>
      <w:rPr>
        <w:rFonts w:ascii="Times New Roman" w:hAnsi="Times New Roman" w:hint="default"/>
        <w:b w:val="0"/>
        <w:i w:val="0"/>
        <w:sz w:val="20"/>
        <w:szCs w:val="20"/>
      </w:rPr>
    </w:lvl>
    <w:lvl w:ilvl="3">
      <w:start w:val="1"/>
      <w:numFmt w:val="decimal"/>
      <w:lvlText w:val="%1.%2.%3.%4."/>
      <w:lvlJc w:val="left"/>
      <w:pPr>
        <w:tabs>
          <w:tab w:val="num" w:pos="1800"/>
        </w:tabs>
        <w:ind w:left="1800" w:hanging="720"/>
      </w:pPr>
      <w:rPr>
        <w:rFonts w:ascii="Times New Roman" w:hAnsi="Times New Roman" w:hint="default"/>
        <w:b w:val="0"/>
        <w:i w:val="0"/>
        <w:sz w:val="20"/>
        <w:szCs w:val="2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2A50083E"/>
    <w:multiLevelType w:val="multilevel"/>
    <w:tmpl w:val="FCACF60A"/>
    <w:styleLink w:val="IFACSectionList"/>
    <w:lvl w:ilvl="0">
      <w:start w:val="1"/>
      <w:numFmt w:val="decimal"/>
      <w:pStyle w:val="Section"/>
      <w:lvlText w:val="Section %1"/>
      <w:lvlJc w:val="left"/>
      <w:pPr>
        <w:ind w:left="1642" w:hanging="1642"/>
      </w:pPr>
      <w:rPr>
        <w:rFonts w:hint="default"/>
      </w:rPr>
    </w:lvl>
    <w:lvl w:ilvl="1">
      <w:start w:val="1"/>
      <w:numFmt w:val="decimal"/>
      <w:pStyle w:val="Section2"/>
      <w:lvlText w:val="%1.%2"/>
      <w:lvlJc w:val="left"/>
      <w:pPr>
        <w:ind w:left="547" w:hanging="547"/>
      </w:pPr>
      <w:rPr>
        <w:rFonts w:hint="default"/>
      </w:rPr>
    </w:lvl>
    <w:lvl w:ilvl="2">
      <w:start w:val="1"/>
      <w:numFmt w:val="decimal"/>
      <w:pStyle w:val="Section3"/>
      <w:lvlText w:val="%1.%2.%3"/>
      <w:lvlJc w:val="left"/>
      <w:pPr>
        <w:ind w:left="1642" w:hanging="1095"/>
      </w:pPr>
      <w:rPr>
        <w:rFonts w:hint="default"/>
      </w:rPr>
    </w:lvl>
    <w:lvl w:ilvl="3">
      <w:start w:val="1"/>
      <w:numFmt w:val="lowerLetter"/>
      <w:pStyle w:val="Section4"/>
      <w:lvlText w:val="(%4)"/>
      <w:lvlJc w:val="left"/>
      <w:pPr>
        <w:ind w:left="2189" w:hanging="547"/>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2E2B5AF5"/>
    <w:multiLevelType w:val="hybridMultilevel"/>
    <w:tmpl w:val="6B02B82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316A5BB4"/>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37C24F72"/>
    <w:multiLevelType w:val="hybridMultilevel"/>
    <w:tmpl w:val="3FC602A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3C6F1C8D"/>
    <w:multiLevelType w:val="hybridMultilevel"/>
    <w:tmpl w:val="2AF8BF8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nsid w:val="436547C7"/>
    <w:multiLevelType w:val="multilevel"/>
    <w:tmpl w:val="FCACF60A"/>
    <w:numStyleLink w:val="IFACSectionList"/>
  </w:abstractNum>
  <w:abstractNum w:abstractNumId="12">
    <w:nsid w:val="44FE13E6"/>
    <w:multiLevelType w:val="hybridMultilevel"/>
    <w:tmpl w:val="07466D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48790B11"/>
    <w:multiLevelType w:val="multilevel"/>
    <w:tmpl w:val="6EE23460"/>
    <w:lvl w:ilvl="0">
      <w:start w:val="1"/>
      <w:numFmt w:val="lowerLetter"/>
      <w:pStyle w:val="LetteredList"/>
      <w:lvlText w:val="(%1)"/>
      <w:lvlJc w:val="left"/>
      <w:pPr>
        <w:tabs>
          <w:tab w:val="num" w:pos="1080"/>
        </w:tabs>
        <w:ind w:left="1080" w:hanging="360"/>
      </w:pPr>
      <w:rPr>
        <w:rFonts w:hint="default"/>
        <w:i w:val="0"/>
        <w:caps w:val="0"/>
        <w:strike w:val="0"/>
        <w:dstrike w:val="0"/>
        <w:outline w:val="0"/>
        <w:shadow w:val="0"/>
        <w:emboss w:val="0"/>
        <w:imprint w:val="0"/>
        <w:vanish w:val="0"/>
        <w:sz w:val="20"/>
        <w:szCs w:val="20"/>
        <w:vertAlign w:val="baseline"/>
      </w:rPr>
    </w:lvl>
    <w:lvl w:ilvl="1">
      <w:start w:val="1"/>
      <w:numFmt w:val="lowerRoman"/>
      <w:lvlText w:val="(%2)"/>
      <w:lvlJc w:val="left"/>
      <w:pPr>
        <w:tabs>
          <w:tab w:val="num" w:pos="1440"/>
        </w:tabs>
        <w:ind w:left="1440" w:hanging="72"/>
      </w:pPr>
      <w:rPr>
        <w:rFonts w:hint="default"/>
      </w:rPr>
    </w:lvl>
    <w:lvl w:ilvl="2">
      <w:start w:val="1"/>
      <w:numFmt w:val="lowerRoman"/>
      <w:lvlText w:val="%3."/>
      <w:lvlJc w:val="left"/>
      <w:pPr>
        <w:tabs>
          <w:tab w:val="num" w:pos="2880"/>
        </w:tabs>
        <w:ind w:left="2880" w:hanging="720"/>
      </w:pPr>
      <w:rPr>
        <w:rFonts w:hint="default"/>
      </w:rPr>
    </w:lvl>
    <w:lvl w:ilvl="3">
      <w:start w:val="1"/>
      <w:numFmt w:val="lowerLetter"/>
      <w:lvlText w:val="%4."/>
      <w:lvlJc w:val="left"/>
      <w:pPr>
        <w:tabs>
          <w:tab w:val="num" w:pos="3600"/>
        </w:tabs>
        <w:ind w:left="3600" w:hanging="720"/>
      </w:pPr>
      <w:rPr>
        <w:rFonts w:hint="default"/>
      </w:rPr>
    </w:lvl>
    <w:lvl w:ilvl="4">
      <w:start w:val="1"/>
      <w:numFmt w:val="lowerLetter"/>
      <w:lvlText w:val="(%5)"/>
      <w:lvlJc w:val="left"/>
      <w:pPr>
        <w:tabs>
          <w:tab w:val="num" w:pos="2520"/>
        </w:tabs>
        <w:ind w:left="2520" w:hanging="360"/>
      </w:pPr>
      <w:rPr>
        <w:rFonts w:hint="default"/>
      </w:rPr>
    </w:lvl>
    <w:lvl w:ilvl="5">
      <w:start w:val="1"/>
      <w:numFmt w:val="lowerRoman"/>
      <w:lvlText w:val="(%6)"/>
      <w:lvlJc w:val="left"/>
      <w:pPr>
        <w:tabs>
          <w:tab w:val="num" w:pos="2880"/>
        </w:tabs>
        <w:ind w:left="2880" w:hanging="360"/>
      </w:pPr>
      <w:rPr>
        <w:rFonts w:hint="default"/>
      </w:rPr>
    </w:lvl>
    <w:lvl w:ilvl="6">
      <w:start w:val="1"/>
      <w:numFmt w:val="decimal"/>
      <w:lvlText w:val="%7."/>
      <w:lvlJc w:val="left"/>
      <w:pPr>
        <w:tabs>
          <w:tab w:val="num" w:pos="3240"/>
        </w:tabs>
        <w:ind w:left="3240" w:hanging="360"/>
      </w:pPr>
      <w:rPr>
        <w:rFonts w:hint="default"/>
      </w:rPr>
    </w:lvl>
    <w:lvl w:ilvl="7">
      <w:start w:val="1"/>
      <w:numFmt w:val="lowerLetter"/>
      <w:lvlText w:val="%8."/>
      <w:lvlJc w:val="left"/>
      <w:pPr>
        <w:tabs>
          <w:tab w:val="num" w:pos="3600"/>
        </w:tabs>
        <w:ind w:left="3600" w:hanging="360"/>
      </w:pPr>
      <w:rPr>
        <w:rFonts w:hint="default"/>
      </w:rPr>
    </w:lvl>
    <w:lvl w:ilvl="8">
      <w:start w:val="1"/>
      <w:numFmt w:val="lowerRoman"/>
      <w:lvlText w:val="%9."/>
      <w:lvlJc w:val="left"/>
      <w:pPr>
        <w:tabs>
          <w:tab w:val="num" w:pos="3960"/>
        </w:tabs>
        <w:ind w:left="3960" w:hanging="360"/>
      </w:pPr>
      <w:rPr>
        <w:rFonts w:hint="default"/>
      </w:rPr>
    </w:lvl>
  </w:abstractNum>
  <w:abstractNum w:abstractNumId="14">
    <w:nsid w:val="50756070"/>
    <w:multiLevelType w:val="hybridMultilevel"/>
    <w:tmpl w:val="F7621666"/>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5">
    <w:nsid w:val="57A06485"/>
    <w:multiLevelType w:val="multilevel"/>
    <w:tmpl w:val="FBE2C298"/>
    <w:styleLink w:val="IFACNumberedList"/>
    <w:lvl w:ilvl="0">
      <w:start w:val="1"/>
      <w:numFmt w:val="decimal"/>
      <w:pStyle w:val="List"/>
      <w:lvlText w:val="%1."/>
      <w:lvlJc w:val="left"/>
      <w:pPr>
        <w:ind w:left="547" w:hanging="547"/>
      </w:pPr>
      <w:rPr>
        <w:rFonts w:hint="default"/>
      </w:rPr>
    </w:lvl>
    <w:lvl w:ilvl="1">
      <w:start w:val="1"/>
      <w:numFmt w:val="lowerLetter"/>
      <w:pStyle w:val="List2"/>
      <w:lvlText w:val="(%2)"/>
      <w:lvlJc w:val="left"/>
      <w:pPr>
        <w:ind w:left="1094" w:hanging="547"/>
      </w:pPr>
      <w:rPr>
        <w:rFonts w:hint="default"/>
      </w:rPr>
    </w:lvl>
    <w:lvl w:ilvl="2">
      <w:start w:val="1"/>
      <w:numFmt w:val="lowerRoman"/>
      <w:pStyle w:val="List3"/>
      <w:lvlText w:val="(%3)"/>
      <w:lvlJc w:val="left"/>
      <w:pPr>
        <w:ind w:left="1641" w:hanging="547"/>
      </w:pPr>
      <w:rPr>
        <w:rFonts w:hint="default"/>
      </w:rPr>
    </w:lvl>
    <w:lvl w:ilvl="3">
      <w:start w:val="1"/>
      <w:numFmt w:val="lowerLetter"/>
      <w:pStyle w:val="List4"/>
      <w:lvlText w:val="%4."/>
      <w:lvlJc w:val="left"/>
      <w:pPr>
        <w:ind w:left="2188" w:hanging="547"/>
      </w:pPr>
      <w:rPr>
        <w:rFonts w:hint="default"/>
      </w:rPr>
    </w:lvl>
    <w:lvl w:ilvl="4">
      <w:start w:val="1"/>
      <w:numFmt w:val="lowerRoman"/>
      <w:pStyle w:val="List5"/>
      <w:lvlText w:val="%5."/>
      <w:lvlJc w:val="left"/>
      <w:pPr>
        <w:ind w:left="2735" w:hanging="547"/>
      </w:pPr>
      <w:rPr>
        <w:rFonts w:hint="default"/>
      </w:rPr>
    </w:lvl>
    <w:lvl w:ilvl="5">
      <w:start w:val="1"/>
      <w:numFmt w:val="lowerRoman"/>
      <w:lvlText w:val="(%6)"/>
      <w:lvlJc w:val="left"/>
      <w:pPr>
        <w:ind w:left="3282" w:hanging="547"/>
      </w:pPr>
      <w:rPr>
        <w:rFonts w:hint="default"/>
      </w:rPr>
    </w:lvl>
    <w:lvl w:ilvl="6">
      <w:start w:val="1"/>
      <w:numFmt w:val="decimal"/>
      <w:lvlText w:val="%7."/>
      <w:lvlJc w:val="left"/>
      <w:pPr>
        <w:ind w:left="3829" w:hanging="547"/>
      </w:pPr>
      <w:rPr>
        <w:rFonts w:hint="default"/>
      </w:rPr>
    </w:lvl>
    <w:lvl w:ilvl="7">
      <w:start w:val="1"/>
      <w:numFmt w:val="lowerLetter"/>
      <w:lvlText w:val="%8."/>
      <w:lvlJc w:val="left"/>
      <w:pPr>
        <w:ind w:left="4376" w:hanging="547"/>
      </w:pPr>
      <w:rPr>
        <w:rFonts w:hint="default"/>
      </w:rPr>
    </w:lvl>
    <w:lvl w:ilvl="8">
      <w:start w:val="1"/>
      <w:numFmt w:val="lowerRoman"/>
      <w:lvlText w:val="%9."/>
      <w:lvlJc w:val="left"/>
      <w:pPr>
        <w:ind w:left="4923" w:hanging="547"/>
      </w:pPr>
      <w:rPr>
        <w:rFonts w:hint="default"/>
      </w:rPr>
    </w:lvl>
  </w:abstractNum>
  <w:abstractNum w:abstractNumId="16">
    <w:nsid w:val="7A0E3A3B"/>
    <w:multiLevelType w:val="multilevel"/>
    <w:tmpl w:val="759EB4B2"/>
    <w:lvl w:ilvl="0">
      <w:start w:val="1"/>
      <w:numFmt w:val="bullet"/>
      <w:lvlText w:val=""/>
      <w:lvlJc w:val="left"/>
      <w:pPr>
        <w:tabs>
          <w:tab w:val="num" w:pos="360"/>
        </w:tabs>
        <w:ind w:left="720" w:hanging="720"/>
      </w:pPr>
      <w:rPr>
        <w:rFonts w:ascii="Symbol" w:hAnsi="Symbol" w:hint="default"/>
        <w:b w:val="0"/>
        <w:i w:val="0"/>
        <w:sz w:val="20"/>
        <w:szCs w:val="24"/>
      </w:rPr>
    </w:lvl>
    <w:lvl w:ilvl="1">
      <w:start w:val="1"/>
      <w:numFmt w:val="decimal"/>
      <w:lvlText w:val="%1.%2."/>
      <w:lvlJc w:val="left"/>
      <w:pPr>
        <w:tabs>
          <w:tab w:val="num" w:pos="504"/>
        </w:tabs>
        <w:ind w:left="504" w:hanging="504"/>
      </w:pPr>
      <w:rPr>
        <w:rFonts w:ascii="Times New Roman" w:hAnsi="Times New Roman" w:hint="default"/>
        <w:b/>
        <w:i w:val="0"/>
        <w:sz w:val="20"/>
        <w:szCs w:val="20"/>
      </w:rPr>
    </w:lvl>
    <w:lvl w:ilvl="2">
      <w:start w:val="1"/>
      <w:numFmt w:val="decimal"/>
      <w:lvlText w:val="%1.%2.%3."/>
      <w:lvlJc w:val="left"/>
      <w:pPr>
        <w:tabs>
          <w:tab w:val="num" w:pos="1080"/>
        </w:tabs>
        <w:ind w:left="1080" w:hanging="576"/>
      </w:pPr>
      <w:rPr>
        <w:rFonts w:ascii="Times New Roman" w:hAnsi="Times New Roman" w:hint="default"/>
        <w:b w:val="0"/>
        <w:i w:val="0"/>
        <w:sz w:val="20"/>
        <w:szCs w:val="20"/>
      </w:rPr>
    </w:lvl>
    <w:lvl w:ilvl="3">
      <w:start w:val="1"/>
      <w:numFmt w:val="decimal"/>
      <w:lvlText w:val="%1.%2.%3.%4."/>
      <w:lvlJc w:val="left"/>
      <w:pPr>
        <w:tabs>
          <w:tab w:val="num" w:pos="1800"/>
        </w:tabs>
        <w:ind w:left="1800" w:hanging="720"/>
      </w:pPr>
      <w:rPr>
        <w:rFonts w:ascii="Times New Roman" w:hAnsi="Times New Roman" w:hint="default"/>
        <w:b w:val="0"/>
        <w:i w:val="0"/>
        <w:sz w:val="20"/>
        <w:szCs w:val="2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2"/>
  </w:num>
  <w:num w:numId="2">
    <w:abstractNumId w:val="1"/>
  </w:num>
  <w:num w:numId="3">
    <w:abstractNumId w:val="0"/>
  </w:num>
  <w:num w:numId="4">
    <w:abstractNumId w:val="15"/>
  </w:num>
  <w:num w:numId="5">
    <w:abstractNumId w:val="4"/>
  </w:num>
  <w:num w:numId="6">
    <w:abstractNumId w:val="8"/>
  </w:num>
  <w:num w:numId="7">
    <w:abstractNumId w:val="6"/>
  </w:num>
  <w:num w:numId="8">
    <w:abstractNumId w:val="11"/>
  </w:num>
  <w:num w:numId="9">
    <w:abstractNumId w:val="15"/>
  </w:num>
  <w:num w:numId="10">
    <w:abstractNumId w:val="4"/>
  </w:num>
  <w:num w:numId="11">
    <w:abstractNumId w:val="15"/>
  </w:num>
  <w:num w:numId="12">
    <w:abstractNumId w:val="4"/>
  </w:num>
  <w:num w:numId="13">
    <w:abstractNumId w:val="15"/>
  </w:num>
  <w:num w:numId="14">
    <w:abstractNumId w:val="15"/>
  </w:num>
  <w:num w:numId="15">
    <w:abstractNumId w:val="15"/>
  </w:num>
  <w:num w:numId="16">
    <w:abstractNumId w:val="15"/>
  </w:num>
  <w:num w:numId="17">
    <w:abstractNumId w:val="4"/>
  </w:num>
  <w:num w:numId="18">
    <w:abstractNumId w:val="4"/>
  </w:num>
  <w:num w:numId="19">
    <w:abstractNumId w:val="15"/>
  </w:num>
  <w:num w:numId="20">
    <w:abstractNumId w:val="4"/>
  </w:num>
  <w:num w:numId="21">
    <w:abstractNumId w:val="11"/>
  </w:num>
  <w:num w:numId="22">
    <w:abstractNumId w:val="11"/>
  </w:num>
  <w:num w:numId="23">
    <w:abstractNumId w:val="11"/>
  </w:num>
  <w:num w:numId="24">
    <w:abstractNumId w:val="11"/>
  </w:num>
  <w:num w:numId="25">
    <w:abstractNumId w:val="6"/>
  </w:num>
  <w:num w:numId="26">
    <w:abstractNumId w:val="6"/>
  </w:num>
  <w:num w:numId="27">
    <w:abstractNumId w:val="6"/>
  </w:num>
  <w:num w:numId="28">
    <w:abstractNumId w:val="6"/>
  </w:num>
  <w:num w:numId="29">
    <w:abstractNumId w:val="6"/>
  </w:num>
  <w:num w:numId="30">
    <w:abstractNumId w:val="6"/>
  </w:num>
  <w:num w:numId="31">
    <w:abstractNumId w:val="13"/>
  </w:num>
  <w:num w:numId="32">
    <w:abstractNumId w:val="3"/>
  </w:num>
  <w:num w:numId="33">
    <w:abstractNumId w:val="5"/>
  </w:num>
  <w:num w:numId="34">
    <w:abstractNumId w:val="9"/>
  </w:num>
  <w:num w:numId="35">
    <w:abstractNumId w:val="7"/>
  </w:num>
  <w:num w:numId="36">
    <w:abstractNumId w:val="16"/>
  </w:num>
  <w:num w:numId="37">
    <w:abstractNumId w:val="14"/>
  </w:num>
  <w:num w:numId="38">
    <w:abstractNumId w:val="10"/>
  </w:num>
  <w:num w:numId="39">
    <w:abstractNumId w:val="15"/>
    <w:lvlOverride w:ilvl="0">
      <w:lvl w:ilvl="0">
        <w:start w:val="1"/>
        <w:numFmt w:val="decimal"/>
        <w:pStyle w:val="List"/>
        <w:lvlText w:val="%1."/>
        <w:lvlJc w:val="left"/>
        <w:pPr>
          <w:ind w:left="547" w:hanging="547"/>
        </w:pPr>
        <w:rPr>
          <w:rFonts w:hint="default"/>
        </w:rPr>
      </w:lvl>
    </w:lvlOverride>
    <w:lvlOverride w:ilvl="1">
      <w:lvl w:ilvl="1">
        <w:start w:val="1"/>
        <w:numFmt w:val="lowerLetter"/>
        <w:pStyle w:val="List2"/>
        <w:lvlText w:val="(%2)"/>
        <w:lvlJc w:val="left"/>
        <w:pPr>
          <w:ind w:left="1094" w:hanging="547"/>
        </w:pPr>
        <w:rPr>
          <w:rFonts w:hint="default"/>
        </w:rPr>
      </w:lvl>
    </w:lvlOverride>
    <w:lvlOverride w:ilvl="2">
      <w:lvl w:ilvl="2">
        <w:start w:val="1"/>
        <w:numFmt w:val="lowerRoman"/>
        <w:pStyle w:val="List3"/>
        <w:lvlText w:val="(%3)"/>
        <w:lvlJc w:val="left"/>
        <w:pPr>
          <w:ind w:left="1641" w:hanging="547"/>
        </w:pPr>
        <w:rPr>
          <w:rFonts w:hint="default"/>
        </w:rPr>
      </w:lvl>
    </w:lvlOverride>
    <w:lvlOverride w:ilvl="3">
      <w:lvl w:ilvl="3">
        <w:start w:val="1"/>
        <w:numFmt w:val="lowerLetter"/>
        <w:pStyle w:val="List4"/>
        <w:lvlText w:val="%4."/>
        <w:lvlJc w:val="left"/>
        <w:pPr>
          <w:ind w:left="2188" w:hanging="547"/>
        </w:pPr>
        <w:rPr>
          <w:rFonts w:hint="default"/>
        </w:rPr>
      </w:lvl>
    </w:lvlOverride>
    <w:lvlOverride w:ilvl="4">
      <w:lvl w:ilvl="4">
        <w:start w:val="1"/>
        <w:numFmt w:val="lowerRoman"/>
        <w:pStyle w:val="List5"/>
        <w:lvlText w:val="%5."/>
        <w:lvlJc w:val="left"/>
        <w:pPr>
          <w:ind w:left="2735" w:hanging="547"/>
        </w:pPr>
        <w:rPr>
          <w:rFonts w:hint="default"/>
        </w:rPr>
      </w:lvl>
    </w:lvlOverride>
    <w:lvlOverride w:ilvl="5">
      <w:lvl w:ilvl="5">
        <w:start w:val="1"/>
        <w:numFmt w:val="lowerRoman"/>
        <w:lvlText w:val="(%6)"/>
        <w:lvlJc w:val="left"/>
        <w:pPr>
          <w:ind w:left="3282" w:hanging="547"/>
        </w:pPr>
        <w:rPr>
          <w:rFonts w:hint="default"/>
        </w:rPr>
      </w:lvl>
    </w:lvlOverride>
    <w:lvlOverride w:ilvl="6">
      <w:lvl w:ilvl="6">
        <w:start w:val="1"/>
        <w:numFmt w:val="decimal"/>
        <w:lvlText w:val="%7."/>
        <w:lvlJc w:val="left"/>
        <w:pPr>
          <w:ind w:left="3829" w:hanging="547"/>
        </w:pPr>
        <w:rPr>
          <w:rFonts w:hint="default"/>
        </w:rPr>
      </w:lvl>
    </w:lvlOverride>
    <w:lvlOverride w:ilvl="7">
      <w:lvl w:ilvl="7">
        <w:start w:val="1"/>
        <w:numFmt w:val="lowerLetter"/>
        <w:lvlText w:val="%8."/>
        <w:lvlJc w:val="left"/>
        <w:pPr>
          <w:ind w:left="4376" w:hanging="547"/>
        </w:pPr>
        <w:rPr>
          <w:rFonts w:hint="default"/>
        </w:rPr>
      </w:lvl>
    </w:lvlOverride>
    <w:lvlOverride w:ilvl="8">
      <w:lvl w:ilvl="8">
        <w:start w:val="1"/>
        <w:numFmt w:val="lowerRoman"/>
        <w:lvlText w:val="%9."/>
        <w:lvlJc w:val="left"/>
        <w:pPr>
          <w:ind w:left="4923" w:hanging="547"/>
        </w:pPr>
        <w:rPr>
          <w:rFonts w:hint="default"/>
        </w:rPr>
      </w:lvl>
    </w:lvlOverride>
  </w:num>
  <w:num w:numId="40">
    <w:abstractNumId w:val="15"/>
    <w:lvlOverride w:ilvl="0">
      <w:startOverride w:val="1"/>
      <w:lvl w:ilvl="0">
        <w:start w:val="1"/>
        <w:numFmt w:val="decimal"/>
        <w:pStyle w:val="List"/>
        <w:lvlText w:val="%1."/>
        <w:lvlJc w:val="left"/>
        <w:pPr>
          <w:ind w:left="547" w:hanging="547"/>
        </w:pPr>
        <w:rPr>
          <w:rFonts w:hint="default"/>
        </w:rPr>
      </w:lvl>
    </w:lvlOverride>
    <w:lvlOverride w:ilvl="1">
      <w:startOverride w:val="1"/>
      <w:lvl w:ilvl="1">
        <w:start w:val="1"/>
        <w:numFmt w:val="lowerLetter"/>
        <w:pStyle w:val="List2"/>
        <w:lvlText w:val="(%2)"/>
        <w:lvlJc w:val="left"/>
        <w:pPr>
          <w:ind w:left="1094" w:hanging="547"/>
        </w:pPr>
        <w:rPr>
          <w:rFonts w:hint="default"/>
        </w:rPr>
      </w:lvl>
    </w:lvlOverride>
    <w:lvlOverride w:ilvl="2">
      <w:startOverride w:val="1"/>
      <w:lvl w:ilvl="2">
        <w:start w:val="1"/>
        <w:numFmt w:val="lowerRoman"/>
        <w:pStyle w:val="List3"/>
        <w:lvlText w:val="(%3)"/>
        <w:lvlJc w:val="left"/>
        <w:pPr>
          <w:ind w:left="1641" w:hanging="547"/>
        </w:pPr>
        <w:rPr>
          <w:rFonts w:hint="default"/>
        </w:rPr>
      </w:lvl>
    </w:lvlOverride>
    <w:lvlOverride w:ilvl="3">
      <w:startOverride w:val="1"/>
      <w:lvl w:ilvl="3">
        <w:start w:val="1"/>
        <w:numFmt w:val="lowerLetter"/>
        <w:pStyle w:val="List4"/>
        <w:lvlText w:val="%4."/>
        <w:lvlJc w:val="left"/>
        <w:pPr>
          <w:ind w:left="2188" w:hanging="547"/>
        </w:pPr>
        <w:rPr>
          <w:rFonts w:hint="default"/>
        </w:rPr>
      </w:lvl>
    </w:lvlOverride>
    <w:lvlOverride w:ilvl="4">
      <w:startOverride w:val="1"/>
      <w:lvl w:ilvl="4">
        <w:start w:val="1"/>
        <w:numFmt w:val="lowerRoman"/>
        <w:pStyle w:val="List5"/>
        <w:lvlText w:val="%5."/>
        <w:lvlJc w:val="left"/>
        <w:pPr>
          <w:ind w:left="2735" w:hanging="547"/>
        </w:pPr>
        <w:rPr>
          <w:rFonts w:hint="default"/>
        </w:rPr>
      </w:lvl>
    </w:lvlOverride>
    <w:lvlOverride w:ilvl="5">
      <w:startOverride w:val="1"/>
      <w:lvl w:ilvl="5">
        <w:start w:val="1"/>
        <w:numFmt w:val="lowerRoman"/>
        <w:lvlText w:val="(%6)"/>
        <w:lvlJc w:val="left"/>
        <w:pPr>
          <w:ind w:left="3282" w:hanging="547"/>
        </w:pPr>
        <w:rPr>
          <w:rFonts w:hint="default"/>
        </w:rPr>
      </w:lvl>
    </w:lvlOverride>
    <w:lvlOverride w:ilvl="6">
      <w:startOverride w:val="1"/>
      <w:lvl w:ilvl="6">
        <w:start w:val="1"/>
        <w:numFmt w:val="decimal"/>
        <w:lvlText w:val="%7."/>
        <w:lvlJc w:val="left"/>
        <w:pPr>
          <w:ind w:left="3829" w:hanging="547"/>
        </w:pPr>
        <w:rPr>
          <w:rFonts w:hint="default"/>
        </w:rPr>
      </w:lvl>
    </w:lvlOverride>
    <w:lvlOverride w:ilvl="7">
      <w:startOverride w:val="1"/>
      <w:lvl w:ilvl="7">
        <w:start w:val="1"/>
        <w:numFmt w:val="lowerLetter"/>
        <w:lvlText w:val="%8."/>
        <w:lvlJc w:val="left"/>
        <w:pPr>
          <w:ind w:left="4376" w:hanging="547"/>
        </w:pPr>
        <w:rPr>
          <w:rFonts w:hint="default"/>
        </w:rPr>
      </w:lvl>
    </w:lvlOverride>
    <w:lvlOverride w:ilvl="8">
      <w:startOverride w:val="1"/>
      <w:lvl w:ilvl="8">
        <w:start w:val="1"/>
        <w:numFmt w:val="lowerRoman"/>
        <w:lvlText w:val="%9."/>
        <w:lvlJc w:val="left"/>
        <w:pPr>
          <w:ind w:left="4923" w:hanging="547"/>
        </w:pPr>
        <w:rPr>
          <w:rFonts w:hint="default"/>
        </w:rPr>
      </w:lvl>
    </w:lvlOverride>
  </w:num>
  <w:num w:numId="41">
    <w:abstractNumId w:val="15"/>
    <w:lvlOverride w:ilvl="0">
      <w:startOverride w:val="1"/>
      <w:lvl w:ilvl="0">
        <w:start w:val="1"/>
        <w:numFmt w:val="decimal"/>
        <w:pStyle w:val="List"/>
        <w:lvlText w:val="%1."/>
        <w:lvlJc w:val="left"/>
        <w:pPr>
          <w:ind w:left="547" w:hanging="547"/>
        </w:pPr>
        <w:rPr>
          <w:rFonts w:hint="default"/>
        </w:rPr>
      </w:lvl>
    </w:lvlOverride>
    <w:lvlOverride w:ilvl="1">
      <w:startOverride w:val="1"/>
      <w:lvl w:ilvl="1">
        <w:start w:val="1"/>
        <w:numFmt w:val="lowerLetter"/>
        <w:pStyle w:val="List2"/>
        <w:lvlText w:val="(%2)"/>
        <w:lvlJc w:val="left"/>
        <w:pPr>
          <w:ind w:left="1094" w:hanging="547"/>
        </w:pPr>
        <w:rPr>
          <w:rFonts w:hint="default"/>
        </w:rPr>
      </w:lvl>
    </w:lvlOverride>
    <w:lvlOverride w:ilvl="2">
      <w:startOverride w:val="1"/>
      <w:lvl w:ilvl="2">
        <w:start w:val="1"/>
        <w:numFmt w:val="lowerRoman"/>
        <w:pStyle w:val="List3"/>
        <w:lvlText w:val="(%3)"/>
        <w:lvlJc w:val="left"/>
        <w:pPr>
          <w:ind w:left="1641" w:hanging="547"/>
        </w:pPr>
        <w:rPr>
          <w:rFonts w:hint="default"/>
        </w:rPr>
      </w:lvl>
    </w:lvlOverride>
    <w:lvlOverride w:ilvl="3">
      <w:startOverride w:val="1"/>
      <w:lvl w:ilvl="3">
        <w:start w:val="1"/>
        <w:numFmt w:val="lowerLetter"/>
        <w:pStyle w:val="List4"/>
        <w:lvlText w:val="%4."/>
        <w:lvlJc w:val="left"/>
        <w:pPr>
          <w:ind w:left="2188" w:hanging="547"/>
        </w:pPr>
        <w:rPr>
          <w:rFonts w:hint="default"/>
        </w:rPr>
      </w:lvl>
    </w:lvlOverride>
    <w:lvlOverride w:ilvl="4">
      <w:startOverride w:val="1"/>
      <w:lvl w:ilvl="4">
        <w:start w:val="1"/>
        <w:numFmt w:val="lowerRoman"/>
        <w:pStyle w:val="List5"/>
        <w:lvlText w:val="%5."/>
        <w:lvlJc w:val="left"/>
        <w:pPr>
          <w:ind w:left="2735" w:hanging="547"/>
        </w:pPr>
        <w:rPr>
          <w:rFonts w:hint="default"/>
        </w:rPr>
      </w:lvl>
    </w:lvlOverride>
    <w:lvlOverride w:ilvl="5">
      <w:startOverride w:val="1"/>
      <w:lvl w:ilvl="5">
        <w:start w:val="1"/>
        <w:numFmt w:val="lowerRoman"/>
        <w:lvlText w:val="(%6)"/>
        <w:lvlJc w:val="left"/>
        <w:pPr>
          <w:ind w:left="3282" w:hanging="547"/>
        </w:pPr>
        <w:rPr>
          <w:rFonts w:hint="default"/>
        </w:rPr>
      </w:lvl>
    </w:lvlOverride>
    <w:lvlOverride w:ilvl="6">
      <w:startOverride w:val="1"/>
      <w:lvl w:ilvl="6">
        <w:start w:val="1"/>
        <w:numFmt w:val="decimal"/>
        <w:lvlText w:val="%7."/>
        <w:lvlJc w:val="left"/>
        <w:pPr>
          <w:ind w:left="3829" w:hanging="547"/>
        </w:pPr>
        <w:rPr>
          <w:rFonts w:hint="default"/>
        </w:rPr>
      </w:lvl>
    </w:lvlOverride>
    <w:lvlOverride w:ilvl="7">
      <w:startOverride w:val="1"/>
      <w:lvl w:ilvl="7">
        <w:start w:val="1"/>
        <w:numFmt w:val="lowerLetter"/>
        <w:lvlText w:val="%8."/>
        <w:lvlJc w:val="left"/>
        <w:pPr>
          <w:ind w:left="4376" w:hanging="547"/>
        </w:pPr>
        <w:rPr>
          <w:rFonts w:hint="default"/>
        </w:rPr>
      </w:lvl>
    </w:lvlOverride>
    <w:lvlOverride w:ilvl="8">
      <w:startOverride w:val="1"/>
      <w:lvl w:ilvl="8">
        <w:start w:val="1"/>
        <w:numFmt w:val="lowerRoman"/>
        <w:lvlText w:val="%9."/>
        <w:lvlJc w:val="left"/>
        <w:pPr>
          <w:ind w:left="4923" w:hanging="547"/>
        </w:pPr>
        <w:rPr>
          <w:rFonts w:hint="default"/>
        </w:rPr>
      </w:lvl>
    </w:lvlOverride>
  </w:num>
  <w:num w:numId="42">
    <w:abstractNumId w:val="15"/>
    <w:lvlOverride w:ilvl="0">
      <w:startOverride w:val="1"/>
      <w:lvl w:ilvl="0">
        <w:start w:val="1"/>
        <w:numFmt w:val="lowerRoman"/>
        <w:pStyle w:val="List"/>
        <w:lvlText w:val="(%1)"/>
        <w:lvlJc w:val="left"/>
        <w:pPr>
          <w:ind w:left="2548" w:hanging="360"/>
        </w:pPr>
        <w:rPr>
          <w:rFonts w:hint="default"/>
          <w:b w:val="0"/>
        </w:rPr>
      </w:lvl>
    </w:lvlOverride>
  </w:num>
  <w:num w:numId="43">
    <w:abstractNumId w:val="1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lizabeth Higgs">
    <w15:presenceInfo w15:providerId="AD" w15:userId="S-1-5-21-1801674531-1972579041-839522115-1316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547"/>
  <w:drawingGridHorizontalSpacing w:val="110"/>
  <w:displayHorizontalDrawingGridEvery w:val="2"/>
  <w:displayVerticalDrawingGridEvery w:val="2"/>
  <w:characterSpacingControl w:val="doNotCompress"/>
  <w:footnotePr>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16CE"/>
    <w:rsid w:val="000175DD"/>
    <w:rsid w:val="000A01C8"/>
    <w:rsid w:val="000C09F3"/>
    <w:rsid w:val="000C1792"/>
    <w:rsid w:val="000E05B0"/>
    <w:rsid w:val="000E3611"/>
    <w:rsid w:val="000F04D0"/>
    <w:rsid w:val="000F1BBA"/>
    <w:rsid w:val="00110FDB"/>
    <w:rsid w:val="0012639F"/>
    <w:rsid w:val="00131A4B"/>
    <w:rsid w:val="0016309D"/>
    <w:rsid w:val="001753DD"/>
    <w:rsid w:val="00187FF3"/>
    <w:rsid w:val="001A7B78"/>
    <w:rsid w:val="001F4C1C"/>
    <w:rsid w:val="001F54CD"/>
    <w:rsid w:val="00277D1C"/>
    <w:rsid w:val="00286406"/>
    <w:rsid w:val="002C6926"/>
    <w:rsid w:val="003016CE"/>
    <w:rsid w:val="00323313"/>
    <w:rsid w:val="00334CAF"/>
    <w:rsid w:val="003900F3"/>
    <w:rsid w:val="003C423E"/>
    <w:rsid w:val="003F4C8D"/>
    <w:rsid w:val="00441EF6"/>
    <w:rsid w:val="00466300"/>
    <w:rsid w:val="00506C2E"/>
    <w:rsid w:val="005849CF"/>
    <w:rsid w:val="005A32FF"/>
    <w:rsid w:val="005C1BB0"/>
    <w:rsid w:val="00611A4F"/>
    <w:rsid w:val="006246EE"/>
    <w:rsid w:val="00665763"/>
    <w:rsid w:val="006F6219"/>
    <w:rsid w:val="0070186C"/>
    <w:rsid w:val="00722586"/>
    <w:rsid w:val="00722E90"/>
    <w:rsid w:val="007777C7"/>
    <w:rsid w:val="007A7E29"/>
    <w:rsid w:val="007F7C4E"/>
    <w:rsid w:val="00847AB7"/>
    <w:rsid w:val="008550D8"/>
    <w:rsid w:val="008711CD"/>
    <w:rsid w:val="008835AD"/>
    <w:rsid w:val="00890B34"/>
    <w:rsid w:val="008C41D7"/>
    <w:rsid w:val="008C4965"/>
    <w:rsid w:val="008E4D5D"/>
    <w:rsid w:val="009C44EF"/>
    <w:rsid w:val="00A40411"/>
    <w:rsid w:val="00A907CA"/>
    <w:rsid w:val="00AC7994"/>
    <w:rsid w:val="00AF1FFF"/>
    <w:rsid w:val="00B93B31"/>
    <w:rsid w:val="00BA57A7"/>
    <w:rsid w:val="00BE30B7"/>
    <w:rsid w:val="00BF0F98"/>
    <w:rsid w:val="00C01A82"/>
    <w:rsid w:val="00C47BC3"/>
    <w:rsid w:val="00C640D4"/>
    <w:rsid w:val="00C66A79"/>
    <w:rsid w:val="00C7450A"/>
    <w:rsid w:val="00C8591A"/>
    <w:rsid w:val="00CA5053"/>
    <w:rsid w:val="00D179AA"/>
    <w:rsid w:val="00D216C8"/>
    <w:rsid w:val="00D4316A"/>
    <w:rsid w:val="00D71DC9"/>
    <w:rsid w:val="00E1152A"/>
    <w:rsid w:val="00E7328C"/>
    <w:rsid w:val="00E915AA"/>
    <w:rsid w:val="00EA711A"/>
    <w:rsid w:val="00EC6C76"/>
    <w:rsid w:val="00ED6B60"/>
    <w:rsid w:val="00F521CD"/>
    <w:rsid w:val="00F84E20"/>
    <w:rsid w:val="00FB246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61E5A5C-C017-44E1-92B1-92659FA7EA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4"/>
        <w:lang w:val="en-AU" w:eastAsia="en-US" w:bidi="ar-SA"/>
      </w:rPr>
    </w:rPrDefault>
    <w:pPrDefault>
      <w:pPr>
        <w:spacing w:before="120" w:line="280" w:lineRule="exact"/>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0" w:unhideWhenUsed="1" w:qFormat="1"/>
    <w:lsdException w:name="heading 3" w:uiPriority="0" w:qFormat="1"/>
    <w:lsdException w:name="heading 4" w:uiPriority="1" w:qFormat="1"/>
    <w:lsdException w:name="heading 5" w:uiPriority="1" w:qFormat="1"/>
    <w:lsdException w:name="heading 6" w:uiPriority="1" w:qFormat="1"/>
    <w:lsdException w:name="heading 7" w:uiPriority="1"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4" w:unhideWhenUsed="1" w:qFormat="1"/>
    <w:lsdException w:name="toc 2" w:semiHidden="1" w:uiPriority="4"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2" w:qFormat="1"/>
    <w:lsdException w:name="List Bullet" w:uiPriority="2" w:qFormat="1"/>
    <w:lsdException w:name="List Number" w:semiHidden="1" w:unhideWhenUsed="1"/>
    <w:lsdException w:name="List 2" w:uiPriority="2" w:qFormat="1"/>
    <w:lsdException w:name="List 3" w:uiPriority="2" w:qFormat="1"/>
    <w:lsdException w:name="List 4" w:uiPriority="2" w:qFormat="1"/>
    <w:lsdException w:name="List 5" w:uiPriority="2" w:qFormat="1"/>
    <w:lsdException w:name="List Bullet 2" w:uiPriority="2" w:qFormat="1"/>
    <w:lsdException w:name="List Bullet 3" w:uiPriority="2"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3"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 w:qFormat="1"/>
    <w:lsdException w:name="TOC Heading" w:uiPriority="4"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16CE"/>
    <w:pPr>
      <w:spacing w:line="240" w:lineRule="exact"/>
      <w:jc w:val="both"/>
    </w:pPr>
    <w:rPr>
      <w:rFonts w:eastAsia="Times New Roman" w:cs="Times New Roman"/>
      <w:sz w:val="20"/>
      <w:szCs w:val="20"/>
      <w:lang w:val="en-US"/>
    </w:rPr>
  </w:style>
  <w:style w:type="paragraph" w:styleId="Heading1">
    <w:name w:val="heading 1"/>
    <w:next w:val="Normal"/>
    <w:link w:val="Heading1Char"/>
    <w:uiPriority w:val="1"/>
    <w:qFormat/>
    <w:rsid w:val="00D216C8"/>
    <w:pPr>
      <w:keepNext/>
      <w:keepLines/>
      <w:spacing w:before="240" w:line="360" w:lineRule="exact"/>
      <w:jc w:val="center"/>
      <w:outlineLvl w:val="0"/>
    </w:pPr>
    <w:rPr>
      <w:rFonts w:ascii="Arial" w:eastAsiaTheme="majorEastAsia" w:hAnsi="Arial" w:cstheme="majorBidi"/>
      <w:b/>
      <w:bCs/>
      <w:caps/>
      <w:sz w:val="28"/>
      <w:szCs w:val="28"/>
      <w:lang w:val="en-US"/>
    </w:rPr>
  </w:style>
  <w:style w:type="paragraph" w:styleId="Heading2">
    <w:name w:val="heading 2"/>
    <w:aliases w:val="Heading 2 Char1,Heading 2 Char Char,Heading 2 Char1 Char Char,Heading 2 Char Char1 Char Char,Chapter Headings Char Char Char Char,Heading 2 Char Char Char Char1 Char Char,Heading 2 Char Char Char1 Char Char,Heading 2 Char1 Char"/>
    <w:basedOn w:val="Heading1"/>
    <w:next w:val="Normal"/>
    <w:link w:val="Heading2Char"/>
    <w:qFormat/>
    <w:rsid w:val="00D216C8"/>
    <w:pPr>
      <w:spacing w:line="320" w:lineRule="exact"/>
      <w:jc w:val="left"/>
      <w:outlineLvl w:val="1"/>
    </w:pPr>
    <w:rPr>
      <w:bCs w:val="0"/>
      <w:caps w:val="0"/>
      <w:sz w:val="24"/>
      <w:szCs w:val="26"/>
    </w:rPr>
  </w:style>
  <w:style w:type="paragraph" w:styleId="Heading3">
    <w:name w:val="heading 3"/>
    <w:aliases w:val="Section Headings"/>
    <w:basedOn w:val="Heading2"/>
    <w:next w:val="Normal"/>
    <w:link w:val="Heading3Char"/>
    <w:qFormat/>
    <w:rsid w:val="008C4965"/>
    <w:pPr>
      <w:spacing w:before="120" w:line="280" w:lineRule="exact"/>
      <w:outlineLvl w:val="2"/>
    </w:pPr>
    <w:rPr>
      <w:bCs/>
      <w:sz w:val="20"/>
    </w:rPr>
  </w:style>
  <w:style w:type="paragraph" w:styleId="Heading4">
    <w:name w:val="heading 4"/>
    <w:aliases w:val="Italic Section Head,Level 2 - a,Level 2 - a1,Level 2 - a2,Level 2 - a3,Level 2 - a4,Level 2 - a5"/>
    <w:basedOn w:val="Heading3"/>
    <w:next w:val="Normal"/>
    <w:link w:val="Heading4Char"/>
    <w:uiPriority w:val="1"/>
    <w:qFormat/>
    <w:rsid w:val="008C4965"/>
    <w:pPr>
      <w:outlineLvl w:val="3"/>
    </w:pPr>
    <w:rPr>
      <w:b w:val="0"/>
      <w:bCs w:val="0"/>
      <w:i/>
      <w:iCs/>
    </w:rPr>
  </w:style>
  <w:style w:type="paragraph" w:styleId="Heading5">
    <w:name w:val="heading 5"/>
    <w:basedOn w:val="Heading4"/>
    <w:next w:val="Normal"/>
    <w:link w:val="Heading5Char"/>
    <w:uiPriority w:val="1"/>
    <w:qFormat/>
    <w:rsid w:val="00D216C8"/>
    <w:pPr>
      <w:outlineLvl w:val="4"/>
    </w:pPr>
    <w:rPr>
      <w:i w:val="0"/>
    </w:rPr>
  </w:style>
  <w:style w:type="paragraph" w:styleId="Heading6">
    <w:name w:val="heading 6"/>
    <w:basedOn w:val="Heading5"/>
    <w:next w:val="Normal"/>
    <w:link w:val="Heading6Char"/>
    <w:uiPriority w:val="1"/>
    <w:qFormat/>
    <w:rsid w:val="00D216C8"/>
    <w:pPr>
      <w:outlineLvl w:val="5"/>
    </w:pPr>
    <w:rPr>
      <w:iCs w:val="0"/>
    </w:rPr>
  </w:style>
  <w:style w:type="paragraph" w:styleId="Heading7">
    <w:name w:val="heading 7"/>
    <w:basedOn w:val="Heading6"/>
    <w:next w:val="Normal"/>
    <w:link w:val="Heading7Char"/>
    <w:uiPriority w:val="1"/>
    <w:qFormat/>
    <w:rsid w:val="00D216C8"/>
    <w:pPr>
      <w:ind w:left="547"/>
      <w:outlineLvl w:val="6"/>
    </w:pPr>
    <w:rPr>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D216C8"/>
    <w:rPr>
      <w:rFonts w:ascii="Arial" w:eastAsiaTheme="majorEastAsia" w:hAnsi="Arial" w:cstheme="majorBidi"/>
      <w:b/>
      <w:bCs/>
      <w:caps/>
      <w:sz w:val="28"/>
      <w:szCs w:val="28"/>
      <w:lang w:val="en-US"/>
    </w:rPr>
  </w:style>
  <w:style w:type="character" w:customStyle="1" w:styleId="Heading2Char">
    <w:name w:val="Heading 2 Char"/>
    <w:aliases w:val="Heading 2 Char1 Char1,Heading 2 Char Char Char,Heading 2 Char1 Char Char Char,Heading 2 Char Char1 Char Char Char,Chapter Headings Char Char Char Char Char,Heading 2 Char Char Char Char1 Char Char Char,Heading 2 Char1 Char Char1"/>
    <w:basedOn w:val="DefaultParagraphFont"/>
    <w:link w:val="Heading2"/>
    <w:rsid w:val="00D216C8"/>
    <w:rPr>
      <w:rFonts w:ascii="Arial" w:eastAsiaTheme="majorEastAsia" w:hAnsi="Arial" w:cstheme="majorBidi"/>
      <w:b/>
      <w:szCs w:val="26"/>
      <w:lang w:val="en-US"/>
    </w:rPr>
  </w:style>
  <w:style w:type="character" w:customStyle="1" w:styleId="Heading3Char">
    <w:name w:val="Heading 3 Char"/>
    <w:aliases w:val="Section Headings Char"/>
    <w:basedOn w:val="DefaultParagraphFont"/>
    <w:link w:val="Heading3"/>
    <w:uiPriority w:val="1"/>
    <w:rsid w:val="008C4965"/>
    <w:rPr>
      <w:rFonts w:ascii="Arial" w:eastAsiaTheme="majorEastAsia" w:hAnsi="Arial" w:cstheme="majorBidi"/>
      <w:b/>
      <w:bCs/>
      <w:sz w:val="20"/>
      <w:szCs w:val="26"/>
      <w:lang w:val="en-US"/>
    </w:rPr>
  </w:style>
  <w:style w:type="character" w:customStyle="1" w:styleId="Heading4Char">
    <w:name w:val="Heading 4 Char"/>
    <w:aliases w:val="Italic Section Head Char,Level 2 - a Char,Level 2 - a1 Char,Level 2 - a2 Char,Level 2 - a3 Char,Level 2 - a4 Char,Level 2 - a5 Char"/>
    <w:basedOn w:val="DefaultParagraphFont"/>
    <w:link w:val="Heading4"/>
    <w:uiPriority w:val="1"/>
    <w:rsid w:val="008C4965"/>
    <w:rPr>
      <w:rFonts w:ascii="Arial" w:eastAsiaTheme="majorEastAsia" w:hAnsi="Arial" w:cstheme="majorBidi"/>
      <w:i/>
      <w:iCs/>
      <w:sz w:val="20"/>
      <w:szCs w:val="26"/>
      <w:lang w:val="en-US"/>
    </w:rPr>
  </w:style>
  <w:style w:type="character" w:customStyle="1" w:styleId="Heading5Char">
    <w:name w:val="Heading 5 Char"/>
    <w:basedOn w:val="DefaultParagraphFont"/>
    <w:link w:val="Heading5"/>
    <w:uiPriority w:val="1"/>
    <w:rsid w:val="00D216C8"/>
    <w:rPr>
      <w:rFonts w:eastAsiaTheme="majorEastAsia" w:cstheme="majorBidi"/>
      <w:iCs/>
      <w:szCs w:val="26"/>
      <w:lang w:val="en-US"/>
    </w:rPr>
  </w:style>
  <w:style w:type="character" w:customStyle="1" w:styleId="Heading6Char">
    <w:name w:val="Heading 6 Char"/>
    <w:basedOn w:val="DefaultParagraphFont"/>
    <w:link w:val="Heading6"/>
    <w:uiPriority w:val="1"/>
    <w:rsid w:val="00D216C8"/>
    <w:rPr>
      <w:rFonts w:eastAsiaTheme="majorEastAsia" w:cstheme="majorBidi"/>
      <w:szCs w:val="26"/>
      <w:lang w:val="en-US"/>
    </w:rPr>
  </w:style>
  <w:style w:type="character" w:customStyle="1" w:styleId="Heading7Char">
    <w:name w:val="Heading 7 Char"/>
    <w:basedOn w:val="DefaultParagraphFont"/>
    <w:link w:val="Heading7"/>
    <w:uiPriority w:val="1"/>
    <w:rsid w:val="00D216C8"/>
    <w:rPr>
      <w:rFonts w:eastAsiaTheme="majorEastAsia" w:cstheme="majorBidi"/>
      <w:iCs/>
      <w:szCs w:val="26"/>
      <w:lang w:val="en-US"/>
    </w:rPr>
  </w:style>
  <w:style w:type="paragraph" w:styleId="List">
    <w:name w:val="List"/>
    <w:uiPriority w:val="2"/>
    <w:qFormat/>
    <w:rsid w:val="00D216C8"/>
    <w:pPr>
      <w:numPr>
        <w:numId w:val="19"/>
      </w:numPr>
      <w:jc w:val="both"/>
    </w:pPr>
    <w:rPr>
      <w:rFonts w:ascii="Arial" w:hAnsi="Arial"/>
      <w:sz w:val="20"/>
      <w:lang w:val="en-US"/>
    </w:rPr>
  </w:style>
  <w:style w:type="paragraph" w:styleId="List2">
    <w:name w:val="List 2"/>
    <w:aliases w:val="IFAC ListStyle 2,ls2"/>
    <w:basedOn w:val="List"/>
    <w:uiPriority w:val="2"/>
    <w:qFormat/>
    <w:rsid w:val="00D216C8"/>
    <w:pPr>
      <w:numPr>
        <w:ilvl w:val="1"/>
      </w:numPr>
      <w:outlineLvl w:val="1"/>
    </w:pPr>
  </w:style>
  <w:style w:type="paragraph" w:styleId="List3">
    <w:name w:val="List 3"/>
    <w:aliases w:val="IFAC ListStyle 3,ls3"/>
    <w:basedOn w:val="List2"/>
    <w:uiPriority w:val="2"/>
    <w:qFormat/>
    <w:rsid w:val="00D216C8"/>
    <w:pPr>
      <w:numPr>
        <w:ilvl w:val="2"/>
      </w:numPr>
      <w:outlineLvl w:val="2"/>
    </w:pPr>
  </w:style>
  <w:style w:type="paragraph" w:styleId="List4">
    <w:name w:val="List 4"/>
    <w:aliases w:val="IFAC ListStyle 4,ls4"/>
    <w:basedOn w:val="List3"/>
    <w:uiPriority w:val="2"/>
    <w:qFormat/>
    <w:rsid w:val="00D216C8"/>
    <w:pPr>
      <w:numPr>
        <w:ilvl w:val="3"/>
      </w:numPr>
      <w:outlineLvl w:val="3"/>
    </w:pPr>
  </w:style>
  <w:style w:type="paragraph" w:styleId="List5">
    <w:name w:val="List 5"/>
    <w:aliases w:val="IFAC ListStyle 5,ls5"/>
    <w:basedOn w:val="List4"/>
    <w:uiPriority w:val="2"/>
    <w:qFormat/>
    <w:rsid w:val="00D216C8"/>
    <w:pPr>
      <w:numPr>
        <w:ilvl w:val="4"/>
      </w:numPr>
      <w:outlineLvl w:val="4"/>
    </w:pPr>
  </w:style>
  <w:style w:type="paragraph" w:styleId="ListBullet">
    <w:name w:val="List Bullet"/>
    <w:uiPriority w:val="2"/>
    <w:qFormat/>
    <w:rsid w:val="00D216C8"/>
    <w:pPr>
      <w:numPr>
        <w:numId w:val="20"/>
      </w:numPr>
      <w:jc w:val="both"/>
      <w:outlineLvl w:val="0"/>
    </w:pPr>
    <w:rPr>
      <w:rFonts w:ascii="Arial" w:hAnsi="Arial"/>
      <w:sz w:val="20"/>
      <w:lang w:val="en-US"/>
    </w:rPr>
  </w:style>
  <w:style w:type="paragraph" w:styleId="ListBullet2">
    <w:name w:val="List Bullet 2"/>
    <w:basedOn w:val="ListBullet"/>
    <w:uiPriority w:val="2"/>
    <w:qFormat/>
    <w:rsid w:val="00D216C8"/>
    <w:pPr>
      <w:numPr>
        <w:ilvl w:val="1"/>
      </w:numPr>
      <w:outlineLvl w:val="1"/>
    </w:pPr>
  </w:style>
  <w:style w:type="paragraph" w:styleId="ListBullet3">
    <w:name w:val="List Bullet 3"/>
    <w:basedOn w:val="Normal"/>
    <w:uiPriority w:val="2"/>
    <w:qFormat/>
    <w:rsid w:val="00D216C8"/>
    <w:pPr>
      <w:numPr>
        <w:ilvl w:val="2"/>
        <w:numId w:val="20"/>
      </w:numPr>
      <w:outlineLvl w:val="2"/>
    </w:pPr>
  </w:style>
  <w:style w:type="numbering" w:customStyle="1" w:styleId="IFACNumberedList">
    <w:name w:val="IFAC Numbered List"/>
    <w:uiPriority w:val="99"/>
    <w:rsid w:val="00D216C8"/>
    <w:pPr>
      <w:numPr>
        <w:numId w:val="4"/>
      </w:numPr>
    </w:pPr>
  </w:style>
  <w:style w:type="numbering" w:customStyle="1" w:styleId="IFACBulletList">
    <w:name w:val="IFAC Bullet List"/>
    <w:uiPriority w:val="99"/>
    <w:rsid w:val="00D216C8"/>
    <w:pPr>
      <w:numPr>
        <w:numId w:val="5"/>
      </w:numPr>
    </w:pPr>
  </w:style>
  <w:style w:type="paragraph" w:styleId="Bibliography">
    <w:name w:val="Bibliography"/>
    <w:basedOn w:val="Normal"/>
    <w:next w:val="Normal"/>
    <w:uiPriority w:val="3"/>
    <w:qFormat/>
    <w:rsid w:val="00D216C8"/>
    <w:pPr>
      <w:ind w:left="144" w:hanging="144"/>
    </w:pPr>
  </w:style>
  <w:style w:type="paragraph" w:styleId="Quote">
    <w:name w:val="Quote"/>
    <w:basedOn w:val="Normal"/>
    <w:next w:val="Normal"/>
    <w:link w:val="QuoteChar"/>
    <w:uiPriority w:val="3"/>
    <w:qFormat/>
    <w:rsid w:val="00D216C8"/>
    <w:pPr>
      <w:ind w:left="475" w:right="475"/>
    </w:pPr>
    <w:rPr>
      <w:iCs/>
    </w:rPr>
  </w:style>
  <w:style w:type="character" w:customStyle="1" w:styleId="QuoteChar">
    <w:name w:val="Quote Char"/>
    <w:basedOn w:val="DefaultParagraphFont"/>
    <w:link w:val="Quote"/>
    <w:uiPriority w:val="3"/>
    <w:rsid w:val="00D216C8"/>
    <w:rPr>
      <w:rFonts w:ascii="Arial" w:hAnsi="Arial"/>
      <w:iCs/>
      <w:sz w:val="20"/>
      <w:lang w:val="en-US"/>
    </w:rPr>
  </w:style>
  <w:style w:type="character" w:styleId="FootnoteReference">
    <w:name w:val="footnote reference"/>
    <w:basedOn w:val="DefaultParagraphFont"/>
    <w:uiPriority w:val="99"/>
    <w:semiHidden/>
    <w:unhideWhenUsed/>
    <w:rsid w:val="00D216C8"/>
    <w:rPr>
      <w:vertAlign w:val="superscript"/>
    </w:rPr>
  </w:style>
  <w:style w:type="paragraph" w:styleId="Header">
    <w:name w:val="header"/>
    <w:basedOn w:val="Normal"/>
    <w:link w:val="HeaderChar"/>
    <w:unhideWhenUsed/>
    <w:rsid w:val="00D216C8"/>
    <w:pPr>
      <w:spacing w:before="0" w:after="240" w:line="200" w:lineRule="exact"/>
      <w:jc w:val="center"/>
    </w:pPr>
    <w:rPr>
      <w:sz w:val="16"/>
    </w:rPr>
  </w:style>
  <w:style w:type="character" w:customStyle="1" w:styleId="HeaderChar">
    <w:name w:val="Header Char"/>
    <w:basedOn w:val="DefaultParagraphFont"/>
    <w:link w:val="Header"/>
    <w:rsid w:val="00D216C8"/>
    <w:rPr>
      <w:rFonts w:ascii="Arial" w:hAnsi="Arial"/>
      <w:sz w:val="16"/>
      <w:lang w:val="en-US"/>
    </w:rPr>
  </w:style>
  <w:style w:type="paragraph" w:styleId="Footer">
    <w:name w:val="footer"/>
    <w:basedOn w:val="Normal"/>
    <w:link w:val="FooterChar"/>
    <w:uiPriority w:val="99"/>
    <w:unhideWhenUsed/>
    <w:rsid w:val="00D216C8"/>
    <w:pPr>
      <w:spacing w:before="0"/>
      <w:jc w:val="center"/>
    </w:pPr>
    <w:rPr>
      <w:sz w:val="16"/>
    </w:rPr>
  </w:style>
  <w:style w:type="character" w:customStyle="1" w:styleId="FooterChar">
    <w:name w:val="Footer Char"/>
    <w:basedOn w:val="DefaultParagraphFont"/>
    <w:link w:val="Footer"/>
    <w:uiPriority w:val="99"/>
    <w:rsid w:val="00D216C8"/>
    <w:rPr>
      <w:rFonts w:ascii="Arial" w:hAnsi="Arial"/>
      <w:sz w:val="16"/>
      <w:lang w:val="en-US"/>
    </w:rPr>
  </w:style>
  <w:style w:type="paragraph" w:styleId="FootnoteText">
    <w:name w:val="footnote text"/>
    <w:basedOn w:val="Normal"/>
    <w:link w:val="FootnoteTextChar"/>
    <w:uiPriority w:val="99"/>
    <w:semiHidden/>
    <w:unhideWhenUsed/>
    <w:rsid w:val="00D216C8"/>
    <w:pPr>
      <w:spacing w:before="60"/>
      <w:ind w:left="360" w:hanging="360"/>
    </w:pPr>
    <w:rPr>
      <w:sz w:val="16"/>
    </w:rPr>
  </w:style>
  <w:style w:type="character" w:customStyle="1" w:styleId="FootnoteTextChar">
    <w:name w:val="Footnote Text Char"/>
    <w:basedOn w:val="DefaultParagraphFont"/>
    <w:link w:val="FootnoteText"/>
    <w:uiPriority w:val="99"/>
    <w:semiHidden/>
    <w:rsid w:val="00D216C8"/>
    <w:rPr>
      <w:rFonts w:ascii="Arial" w:hAnsi="Arial"/>
      <w:sz w:val="16"/>
      <w:szCs w:val="20"/>
      <w:lang w:val="en-US"/>
    </w:rPr>
  </w:style>
  <w:style w:type="table" w:styleId="TableGrid">
    <w:name w:val="Table Grid"/>
    <w:basedOn w:val="TableNormal"/>
    <w:uiPriority w:val="59"/>
    <w:rsid w:val="00D216C8"/>
    <w:pPr>
      <w:spacing w:before="60" w:after="60"/>
    </w:pPr>
    <w:tblPr>
      <w:tblInd w:w="36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108" w:type="dxa"/>
        <w:bottom w:w="0" w:type="dxa"/>
        <w:right w:w="108" w:type="dxa"/>
      </w:tblCellMar>
    </w:tblPr>
    <w:trPr>
      <w:cantSplit/>
    </w:trPr>
  </w:style>
  <w:style w:type="paragraph" w:customStyle="1" w:styleId="TOCEndPara">
    <w:name w:val="TOC EndPara"/>
    <w:basedOn w:val="Normal"/>
    <w:next w:val="Normal"/>
    <w:uiPriority w:val="4"/>
    <w:qFormat/>
    <w:rsid w:val="00D216C8"/>
    <w:pPr>
      <w:pBdr>
        <w:bottom w:val="single" w:sz="4" w:space="1" w:color="auto"/>
      </w:pBdr>
      <w:spacing w:before="0" w:line="160" w:lineRule="exact"/>
    </w:pPr>
    <w:rPr>
      <w:sz w:val="16"/>
    </w:rPr>
  </w:style>
  <w:style w:type="paragraph" w:styleId="TOC1">
    <w:name w:val="toc 1"/>
    <w:basedOn w:val="Normal"/>
    <w:uiPriority w:val="4"/>
    <w:qFormat/>
    <w:rsid w:val="00D216C8"/>
    <w:pPr>
      <w:tabs>
        <w:tab w:val="right" w:leader="dot" w:pos="7920"/>
        <w:tab w:val="right" w:pos="9360"/>
      </w:tabs>
      <w:ind w:left="360" w:right="1440" w:hanging="360"/>
      <w:jc w:val="left"/>
    </w:pPr>
  </w:style>
  <w:style w:type="paragraph" w:styleId="TOC2">
    <w:name w:val="toc 2"/>
    <w:basedOn w:val="TOC1"/>
    <w:uiPriority w:val="4"/>
    <w:qFormat/>
    <w:rsid w:val="00D216C8"/>
    <w:pPr>
      <w:ind w:left="720"/>
    </w:pPr>
  </w:style>
  <w:style w:type="paragraph" w:styleId="TOCHeading">
    <w:name w:val="TOC Heading"/>
    <w:next w:val="TOC1"/>
    <w:uiPriority w:val="4"/>
    <w:qFormat/>
    <w:rsid w:val="001F54CD"/>
    <w:pPr>
      <w:pBdr>
        <w:bottom w:val="single" w:sz="4" w:space="1" w:color="auto"/>
      </w:pBdr>
      <w:spacing w:before="240"/>
      <w:jc w:val="center"/>
    </w:pPr>
    <w:rPr>
      <w:rFonts w:ascii="Arial" w:eastAsiaTheme="majorEastAsia" w:hAnsi="Arial" w:cstheme="majorBidi"/>
      <w:b/>
      <w:bCs/>
      <w:caps/>
      <w:sz w:val="20"/>
      <w:szCs w:val="28"/>
      <w:lang w:val="en-US"/>
    </w:rPr>
  </w:style>
  <w:style w:type="paragraph" w:customStyle="1" w:styleId="Section">
    <w:name w:val="Section"/>
    <w:next w:val="Section2"/>
    <w:uiPriority w:val="3"/>
    <w:qFormat/>
    <w:rsid w:val="00C7450A"/>
    <w:pPr>
      <w:keepNext/>
      <w:numPr>
        <w:numId w:val="30"/>
      </w:numPr>
      <w:spacing w:before="240" w:line="360" w:lineRule="exact"/>
      <w:outlineLvl w:val="0"/>
    </w:pPr>
    <w:rPr>
      <w:rFonts w:ascii="Arial" w:hAnsi="Arial"/>
      <w:b/>
      <w:sz w:val="28"/>
      <w:lang w:val="en-US"/>
    </w:rPr>
  </w:style>
  <w:style w:type="paragraph" w:customStyle="1" w:styleId="Section2">
    <w:name w:val="Section 2"/>
    <w:basedOn w:val="Section"/>
    <w:uiPriority w:val="3"/>
    <w:qFormat/>
    <w:rsid w:val="00C7450A"/>
    <w:pPr>
      <w:keepNext w:val="0"/>
      <w:numPr>
        <w:ilvl w:val="1"/>
      </w:numPr>
      <w:spacing w:line="280" w:lineRule="exact"/>
      <w:jc w:val="both"/>
      <w:outlineLvl w:val="1"/>
    </w:pPr>
    <w:rPr>
      <w:b w:val="0"/>
      <w:sz w:val="20"/>
    </w:rPr>
  </w:style>
  <w:style w:type="paragraph" w:customStyle="1" w:styleId="Section3">
    <w:name w:val="Section 3"/>
    <w:basedOn w:val="Section2"/>
    <w:uiPriority w:val="3"/>
    <w:qFormat/>
    <w:rsid w:val="00C7450A"/>
    <w:pPr>
      <w:numPr>
        <w:ilvl w:val="2"/>
      </w:numPr>
      <w:outlineLvl w:val="2"/>
    </w:pPr>
  </w:style>
  <w:style w:type="paragraph" w:customStyle="1" w:styleId="Section4">
    <w:name w:val="Section 4"/>
    <w:basedOn w:val="Section3"/>
    <w:uiPriority w:val="3"/>
    <w:qFormat/>
    <w:rsid w:val="00D216C8"/>
    <w:pPr>
      <w:numPr>
        <w:ilvl w:val="3"/>
      </w:numPr>
      <w:outlineLvl w:val="3"/>
    </w:pPr>
  </w:style>
  <w:style w:type="numbering" w:customStyle="1" w:styleId="IFACSectionList">
    <w:name w:val="IFAC Section List"/>
    <w:uiPriority w:val="99"/>
    <w:rsid w:val="00D216C8"/>
    <w:pPr>
      <w:numPr>
        <w:numId w:val="7"/>
      </w:numPr>
    </w:pPr>
  </w:style>
  <w:style w:type="paragraph" w:customStyle="1" w:styleId="NumberedParagraph">
    <w:name w:val="Numbered Paragraph"/>
    <w:basedOn w:val="Normal"/>
    <w:link w:val="NumberedParagraphChar1"/>
    <w:rsid w:val="003016CE"/>
    <w:pPr>
      <w:tabs>
        <w:tab w:val="right" w:pos="312"/>
        <w:tab w:val="left" w:pos="480"/>
      </w:tabs>
      <w:ind w:left="480" w:hanging="480"/>
    </w:pPr>
  </w:style>
  <w:style w:type="paragraph" w:customStyle="1" w:styleId="LetteredList">
    <w:name w:val="Lettered List"/>
    <w:basedOn w:val="Normal"/>
    <w:link w:val="LetteredListChar"/>
    <w:rsid w:val="003016CE"/>
    <w:pPr>
      <w:numPr>
        <w:numId w:val="31"/>
      </w:numPr>
      <w:tabs>
        <w:tab w:val="left" w:pos="1267"/>
      </w:tabs>
    </w:pPr>
  </w:style>
  <w:style w:type="character" w:customStyle="1" w:styleId="LetteredListChar">
    <w:name w:val="Lettered List Char"/>
    <w:basedOn w:val="DefaultParagraphFont"/>
    <w:link w:val="LetteredList"/>
    <w:rsid w:val="003016CE"/>
    <w:rPr>
      <w:rFonts w:eastAsia="Times New Roman" w:cs="Times New Roman"/>
      <w:sz w:val="20"/>
      <w:szCs w:val="20"/>
      <w:lang w:val="en-US"/>
    </w:rPr>
  </w:style>
  <w:style w:type="character" w:customStyle="1" w:styleId="NumberedParagraphChar1">
    <w:name w:val="Numbered Paragraph Char1"/>
    <w:basedOn w:val="DefaultParagraphFont"/>
    <w:link w:val="NumberedParagraph"/>
    <w:rsid w:val="003016CE"/>
    <w:rPr>
      <w:rFonts w:eastAsia="Times New Roman" w:cs="Times New Roman"/>
      <w:sz w:val="20"/>
      <w:szCs w:val="20"/>
      <w:lang w:val="en-US"/>
    </w:rPr>
  </w:style>
  <w:style w:type="paragraph" w:styleId="BalloonText">
    <w:name w:val="Balloon Text"/>
    <w:basedOn w:val="Normal"/>
    <w:link w:val="BalloonTextChar"/>
    <w:uiPriority w:val="99"/>
    <w:semiHidden/>
    <w:unhideWhenUsed/>
    <w:rsid w:val="00A40411"/>
    <w:pPr>
      <w:spacing w:before="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40411"/>
    <w:rPr>
      <w:rFonts w:ascii="Segoe UI" w:eastAsia="Times New Roman" w:hAnsi="Segoe UI" w:cs="Segoe UI"/>
      <w:sz w:val="18"/>
      <w:szCs w:val="18"/>
      <w:lang w:val="en-US"/>
    </w:rPr>
  </w:style>
  <w:style w:type="character" w:styleId="CommentReference">
    <w:name w:val="annotation reference"/>
    <w:basedOn w:val="DefaultParagraphFont"/>
    <w:uiPriority w:val="99"/>
    <w:semiHidden/>
    <w:unhideWhenUsed/>
    <w:rsid w:val="00E1152A"/>
    <w:rPr>
      <w:sz w:val="16"/>
      <w:szCs w:val="16"/>
    </w:rPr>
  </w:style>
  <w:style w:type="paragraph" w:styleId="CommentText">
    <w:name w:val="annotation text"/>
    <w:basedOn w:val="Normal"/>
    <w:link w:val="CommentTextChar"/>
    <w:uiPriority w:val="99"/>
    <w:semiHidden/>
    <w:unhideWhenUsed/>
    <w:rsid w:val="00E1152A"/>
    <w:pPr>
      <w:spacing w:line="240" w:lineRule="auto"/>
    </w:pPr>
  </w:style>
  <w:style w:type="character" w:customStyle="1" w:styleId="CommentTextChar">
    <w:name w:val="Comment Text Char"/>
    <w:basedOn w:val="DefaultParagraphFont"/>
    <w:link w:val="CommentText"/>
    <w:uiPriority w:val="99"/>
    <w:semiHidden/>
    <w:rsid w:val="00E1152A"/>
    <w:rPr>
      <w:rFonts w:eastAsia="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E1152A"/>
    <w:rPr>
      <w:b/>
      <w:bCs/>
    </w:rPr>
  </w:style>
  <w:style w:type="character" w:customStyle="1" w:styleId="CommentSubjectChar">
    <w:name w:val="Comment Subject Char"/>
    <w:basedOn w:val="CommentTextChar"/>
    <w:link w:val="CommentSubject"/>
    <w:uiPriority w:val="99"/>
    <w:semiHidden/>
    <w:rsid w:val="00E1152A"/>
    <w:rPr>
      <w:rFonts w:eastAsia="Times New Roman" w:cs="Times New Roman"/>
      <w:b/>
      <w:bCs/>
      <w:sz w:val="20"/>
      <w:szCs w:val="20"/>
      <w:lang w:val="en-US"/>
    </w:rPr>
  </w:style>
  <w:style w:type="paragraph" w:styleId="ListParagraph">
    <w:name w:val="List Paragraph"/>
    <w:basedOn w:val="Normal"/>
    <w:link w:val="ListParagraphChar"/>
    <w:uiPriority w:val="34"/>
    <w:qFormat/>
    <w:rsid w:val="00A907CA"/>
    <w:pPr>
      <w:ind w:left="720"/>
      <w:contextualSpacing/>
    </w:pPr>
  </w:style>
  <w:style w:type="character" w:customStyle="1" w:styleId="ListParagraphChar">
    <w:name w:val="List Paragraph Char"/>
    <w:basedOn w:val="DefaultParagraphFont"/>
    <w:link w:val="ListParagraph"/>
    <w:uiPriority w:val="34"/>
    <w:rsid w:val="008E4D5D"/>
    <w:rPr>
      <w:rFonts w:eastAsia="Times New Roman" w:cs="Times New Roman"/>
      <w:sz w:val="20"/>
      <w:szCs w:val="20"/>
      <w:lang w:val="en-US"/>
    </w:rPr>
  </w:style>
  <w:style w:type="paragraph" w:styleId="BodyText">
    <w:name w:val="Body Text"/>
    <w:aliases w:val="bt"/>
    <w:basedOn w:val="Normal"/>
    <w:link w:val="BodyTextChar"/>
    <w:qFormat/>
    <w:rsid w:val="008E4D5D"/>
    <w:pPr>
      <w:spacing w:line="280" w:lineRule="exact"/>
    </w:pPr>
    <w:rPr>
      <w:rFonts w:ascii="Arial" w:hAnsi="Arial"/>
      <w:kern w:val="20"/>
    </w:rPr>
  </w:style>
  <w:style w:type="character" w:customStyle="1" w:styleId="BodyTextChar">
    <w:name w:val="Body Text Char"/>
    <w:aliases w:val="bt Char"/>
    <w:basedOn w:val="DefaultParagraphFont"/>
    <w:link w:val="BodyText"/>
    <w:rsid w:val="008E4D5D"/>
    <w:rPr>
      <w:rFonts w:ascii="Arial" w:eastAsia="Times New Roman" w:hAnsi="Arial" w:cs="Times New Roman"/>
      <w:kern w:val="20"/>
      <w:sz w:val="20"/>
      <w:szCs w:val="20"/>
      <w:lang w:val="en-US"/>
    </w:rPr>
  </w:style>
  <w:style w:type="paragraph" w:customStyle="1" w:styleId="BodyTextIndended">
    <w:name w:val="BodyTextIndended"/>
    <w:aliases w:val="bti"/>
    <w:basedOn w:val="Normal"/>
    <w:link w:val="BodyTextIndendedChar"/>
    <w:qFormat/>
    <w:rsid w:val="008E4D5D"/>
    <w:pPr>
      <w:spacing w:line="280" w:lineRule="exact"/>
      <w:ind w:left="1094"/>
    </w:pPr>
    <w:rPr>
      <w:rFonts w:ascii="Arial" w:eastAsiaTheme="minorHAnsi" w:hAnsi="Arial" w:cstheme="minorBidi"/>
      <w:szCs w:val="24"/>
    </w:rPr>
  </w:style>
  <w:style w:type="character" w:customStyle="1" w:styleId="BodyTextIndendedChar">
    <w:name w:val="BodyTextIndended Char"/>
    <w:aliases w:val="bti Char"/>
    <w:basedOn w:val="DefaultParagraphFont"/>
    <w:link w:val="BodyTextIndended"/>
    <w:rsid w:val="008E4D5D"/>
    <w:rPr>
      <w:rFonts w:ascii="Arial" w:hAnsi="Arial"/>
      <w:sz w:val="20"/>
      <w:lang w:val="en-US"/>
    </w:rPr>
  </w:style>
  <w:style w:type="paragraph" w:customStyle="1" w:styleId="Heading3Stacked">
    <w:name w:val="Heading 3 (Stacked)"/>
    <w:basedOn w:val="Normal"/>
    <w:next w:val="BodyText"/>
    <w:uiPriority w:val="1"/>
    <w:qFormat/>
    <w:rsid w:val="008E4D5D"/>
    <w:pPr>
      <w:keepNext/>
      <w:keepLines/>
      <w:spacing w:line="280" w:lineRule="exact"/>
      <w:jc w:val="left"/>
      <w:outlineLvl w:val="2"/>
    </w:pPr>
    <w:rPr>
      <w:rFonts w:ascii="Arial" w:eastAsiaTheme="minorHAnsi" w:hAnsi="Arial" w:cstheme="minorBidi"/>
      <w:b/>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012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FAC">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C6AC1D-2F00-4E5B-841D-DE4E257349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456</Words>
  <Characters>2601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IFAC Normal Template</vt:lpstr>
    </vt:vector>
  </TitlesOfParts>
  <Company/>
  <LinksUpToDate>false</LinksUpToDate>
  <CharactersWithSpaces>3051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IFAC Normal Template</dc:title>
  <dc:subject/>
  <dc:creator>Elizabeth Higgs</dc:creator>
  <cp:keywords/>
  <dc:description/>
  <cp:lastModifiedBy>Elizabeth Higgs</cp:lastModifiedBy>
  <cp:revision>6</cp:revision>
  <cp:lastPrinted>2014-05-14T20:34:00Z</cp:lastPrinted>
  <dcterms:created xsi:type="dcterms:W3CDTF">2014-06-17T14:57:00Z</dcterms:created>
  <dcterms:modified xsi:type="dcterms:W3CDTF">2014-06-17T17:25:00Z</dcterms:modified>
</cp:coreProperties>
</file>