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9949F5" w14:textId="278B6DBC" w:rsidR="00E0016D" w:rsidRDefault="00E0016D" w:rsidP="00056D72">
      <w:pPr>
        <w:spacing w:before="120" w:line="280" w:lineRule="exact"/>
        <w:outlineLvl w:val="0"/>
        <w:rPr>
          <w:rFonts w:ascii="Arial" w:hAnsi="Arial" w:cs="Arial"/>
          <w:b/>
          <w:bCs/>
          <w:sz w:val="20"/>
          <w:highlight w:val="yellow"/>
        </w:rPr>
      </w:pPr>
    </w:p>
    <w:tbl>
      <w:tblPr>
        <w:tblStyle w:val="TableGridLight"/>
        <w:tblW w:w="9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92"/>
        <w:gridCol w:w="3798"/>
        <w:gridCol w:w="3060"/>
      </w:tblGrid>
      <w:tr w:rsidR="00E0016D" w14:paraId="5D631225" w14:textId="77777777">
        <w:tc>
          <w:tcPr>
            <w:tcW w:w="2592" w:type="dxa"/>
          </w:tcPr>
          <w:p w14:paraId="4CB6EB0F" w14:textId="77777777" w:rsidR="00E0016D" w:rsidRDefault="00E0016D">
            <w:pPr>
              <w:spacing w:before="120" w:line="280" w:lineRule="exact"/>
              <w:ind w:left="-115"/>
              <w:jc w:val="both"/>
              <w:rPr>
                <w:rFonts w:ascii="Arial" w:hAnsi="Arial" w:cs="Arial"/>
                <w:b/>
                <w:sz w:val="20"/>
                <w:szCs w:val="20"/>
              </w:rPr>
            </w:pPr>
          </w:p>
          <w:p w14:paraId="20647AFD" w14:textId="65FBD1D2" w:rsidR="00E0016D" w:rsidRDefault="0068012E">
            <w:pPr>
              <w:spacing w:before="120" w:line="280" w:lineRule="exact"/>
              <w:ind w:left="-115"/>
              <w:jc w:val="both"/>
              <w:rPr>
                <w:rFonts w:ascii="Arial" w:hAnsi="Arial" w:cs="Arial"/>
                <w:sz w:val="20"/>
                <w:szCs w:val="20"/>
              </w:rPr>
            </w:pPr>
            <w:r>
              <w:rPr>
                <w:rFonts w:ascii="Arial" w:hAnsi="Arial" w:cs="Arial"/>
                <w:b/>
                <w:sz w:val="20"/>
                <w:szCs w:val="20"/>
              </w:rPr>
              <w:t>Meeting</w:t>
            </w:r>
            <w:r w:rsidR="009A4530">
              <w:rPr>
                <w:rFonts w:ascii="Arial" w:hAnsi="Arial" w:cs="Arial"/>
                <w:b/>
                <w:sz w:val="20"/>
                <w:szCs w:val="20"/>
              </w:rPr>
              <w:t>s</w:t>
            </w:r>
            <w:r>
              <w:rPr>
                <w:rFonts w:ascii="Arial" w:hAnsi="Arial" w:cs="Arial"/>
                <w:b/>
                <w:bCs/>
                <w:sz w:val="20"/>
                <w:szCs w:val="20"/>
              </w:rPr>
              <w:t>:</w:t>
            </w:r>
          </w:p>
        </w:tc>
        <w:tc>
          <w:tcPr>
            <w:tcW w:w="3798" w:type="dxa"/>
          </w:tcPr>
          <w:p w14:paraId="49CEFBE6" w14:textId="77777777" w:rsidR="00E0016D" w:rsidRDefault="00E0016D">
            <w:pPr>
              <w:spacing w:before="120" w:line="280" w:lineRule="exact"/>
              <w:jc w:val="both"/>
              <w:rPr>
                <w:rFonts w:ascii="Arial" w:hAnsi="Arial" w:cs="Arial"/>
                <w:sz w:val="20"/>
                <w:szCs w:val="20"/>
              </w:rPr>
            </w:pPr>
          </w:p>
          <w:p w14:paraId="24A2850B" w14:textId="5DB7B536" w:rsidR="00E0016D" w:rsidRDefault="0068012E">
            <w:pPr>
              <w:spacing w:before="120" w:line="280" w:lineRule="exact"/>
              <w:jc w:val="both"/>
              <w:rPr>
                <w:rFonts w:ascii="Arial" w:hAnsi="Arial" w:cs="Arial"/>
                <w:sz w:val="20"/>
                <w:szCs w:val="20"/>
              </w:rPr>
            </w:pPr>
            <w:r>
              <w:rPr>
                <w:rFonts w:ascii="Arial" w:hAnsi="Arial" w:cs="Arial"/>
                <w:sz w:val="20"/>
                <w:szCs w:val="20"/>
              </w:rPr>
              <w:t>IAASB</w:t>
            </w:r>
            <w:r w:rsidR="00353116">
              <w:rPr>
                <w:rFonts w:ascii="Arial" w:hAnsi="Arial" w:cs="Arial"/>
                <w:sz w:val="20"/>
                <w:szCs w:val="20"/>
              </w:rPr>
              <w:t xml:space="preserve"> Consultative Advisory Group </w:t>
            </w:r>
            <w:r w:rsidR="00655CA2">
              <w:rPr>
                <w:rFonts w:ascii="Arial" w:hAnsi="Arial" w:cs="Arial"/>
                <w:sz w:val="20"/>
                <w:szCs w:val="20"/>
              </w:rPr>
              <w:t xml:space="preserve">and IESBA </w:t>
            </w:r>
            <w:r>
              <w:rPr>
                <w:rFonts w:ascii="Arial" w:hAnsi="Arial" w:cs="Arial"/>
                <w:sz w:val="20"/>
                <w:szCs w:val="20"/>
              </w:rPr>
              <w:t>Consultative Advisory Group</w:t>
            </w:r>
          </w:p>
        </w:tc>
        <w:tc>
          <w:tcPr>
            <w:tcW w:w="3060" w:type="dxa"/>
            <w:vMerge w:val="restart"/>
          </w:tcPr>
          <w:p w14:paraId="09D6AC59" w14:textId="77777777" w:rsidR="00E0016D" w:rsidRDefault="0068012E">
            <w:pPr>
              <w:tabs>
                <w:tab w:val="left" w:pos="1595"/>
              </w:tabs>
              <w:spacing w:line="360" w:lineRule="exact"/>
              <w:jc w:val="right"/>
              <w:rPr>
                <w:rFonts w:ascii="Arial" w:hAnsi="Arial" w:cs="Arial"/>
                <w:b/>
                <w:bCs/>
                <w:sz w:val="36"/>
                <w:szCs w:val="36"/>
              </w:rPr>
            </w:pPr>
            <w:r>
              <w:rPr>
                <w:rFonts w:ascii="Arial" w:hAnsi="Arial" w:cs="Arial"/>
                <w:b/>
                <w:bCs/>
                <w:sz w:val="36"/>
                <w:szCs w:val="36"/>
              </w:rPr>
              <w:t>Agenda Item</w:t>
            </w:r>
          </w:p>
          <w:p w14:paraId="0B9E9266" w14:textId="4E750324" w:rsidR="00E0016D" w:rsidRDefault="0040718B">
            <w:pPr>
              <w:tabs>
                <w:tab w:val="left" w:pos="1595"/>
              </w:tabs>
              <w:spacing w:before="240" w:line="680" w:lineRule="exact"/>
              <w:jc w:val="right"/>
              <w:rPr>
                <w:rFonts w:ascii="Arial" w:hAnsi="Arial" w:cs="Arial"/>
                <w:sz w:val="72"/>
                <w:szCs w:val="72"/>
              </w:rPr>
            </w:pPr>
            <w:r>
              <w:rPr>
                <w:rFonts w:ascii="Arial" w:hAnsi="Arial" w:cs="Arial"/>
                <w:b/>
                <w:bCs/>
                <w:sz w:val="72"/>
                <w:szCs w:val="72"/>
              </w:rPr>
              <w:t>A</w:t>
            </w:r>
            <w:r w:rsidR="00A55B3F">
              <w:rPr>
                <w:rFonts w:ascii="Arial" w:hAnsi="Arial" w:cs="Arial"/>
                <w:b/>
                <w:bCs/>
                <w:sz w:val="72"/>
                <w:szCs w:val="72"/>
              </w:rPr>
              <w:t>-</w:t>
            </w:r>
            <w:r w:rsidR="007879C8">
              <w:rPr>
                <w:rFonts w:ascii="Arial" w:hAnsi="Arial" w:cs="Arial"/>
                <w:b/>
                <w:bCs/>
                <w:sz w:val="72"/>
                <w:szCs w:val="72"/>
              </w:rPr>
              <w:t>2</w:t>
            </w:r>
          </w:p>
        </w:tc>
      </w:tr>
      <w:tr w:rsidR="00E0016D" w:rsidRPr="00D30327" w14:paraId="0E2FC1ED" w14:textId="77777777">
        <w:tc>
          <w:tcPr>
            <w:tcW w:w="2592" w:type="dxa"/>
          </w:tcPr>
          <w:p w14:paraId="3CBBED08" w14:textId="77777777" w:rsidR="00E0016D" w:rsidRPr="00D30327" w:rsidRDefault="0068012E">
            <w:pPr>
              <w:spacing w:before="120" w:line="280" w:lineRule="exact"/>
              <w:ind w:left="-115"/>
              <w:jc w:val="both"/>
              <w:rPr>
                <w:rFonts w:ascii="Arial" w:hAnsi="Arial" w:cs="Arial"/>
                <w:sz w:val="20"/>
                <w:szCs w:val="20"/>
              </w:rPr>
            </w:pPr>
            <w:r w:rsidRPr="00D30327">
              <w:rPr>
                <w:rFonts w:ascii="Arial" w:hAnsi="Arial" w:cs="Arial"/>
                <w:b/>
                <w:caps/>
                <w:sz w:val="20"/>
                <w:szCs w:val="20"/>
              </w:rPr>
              <w:t>M</w:t>
            </w:r>
            <w:r w:rsidRPr="00D30327">
              <w:rPr>
                <w:rFonts w:ascii="Arial" w:hAnsi="Arial" w:cs="Arial"/>
                <w:b/>
                <w:sz w:val="20"/>
                <w:szCs w:val="20"/>
              </w:rPr>
              <w:t>eeting</w:t>
            </w:r>
            <w:r w:rsidRPr="00D30327">
              <w:rPr>
                <w:rFonts w:ascii="Arial" w:hAnsi="Arial" w:cs="Arial"/>
                <w:b/>
                <w:caps/>
                <w:sz w:val="20"/>
                <w:szCs w:val="20"/>
              </w:rPr>
              <w:t xml:space="preserve"> L</w:t>
            </w:r>
            <w:r w:rsidRPr="00D30327">
              <w:rPr>
                <w:rFonts w:ascii="Arial" w:hAnsi="Arial" w:cs="Arial"/>
                <w:b/>
                <w:sz w:val="20"/>
                <w:szCs w:val="20"/>
              </w:rPr>
              <w:t>ocation:</w:t>
            </w:r>
          </w:p>
        </w:tc>
        <w:tc>
          <w:tcPr>
            <w:tcW w:w="3798" w:type="dxa"/>
          </w:tcPr>
          <w:p w14:paraId="108132B6" w14:textId="59BE6640" w:rsidR="00E0016D" w:rsidRPr="00D30327" w:rsidRDefault="002E791C">
            <w:pPr>
              <w:spacing w:before="120" w:line="280" w:lineRule="exact"/>
              <w:jc w:val="both"/>
              <w:rPr>
                <w:rFonts w:ascii="Arial" w:hAnsi="Arial" w:cs="Arial"/>
                <w:sz w:val="20"/>
                <w:szCs w:val="20"/>
              </w:rPr>
            </w:pPr>
            <w:r>
              <w:rPr>
                <w:rFonts w:ascii="Arial" w:hAnsi="Arial" w:cs="Arial"/>
                <w:sz w:val="20"/>
                <w:szCs w:val="20"/>
              </w:rPr>
              <w:t>Virtual Meeting</w:t>
            </w:r>
          </w:p>
        </w:tc>
        <w:tc>
          <w:tcPr>
            <w:tcW w:w="3060" w:type="dxa"/>
            <w:vMerge/>
          </w:tcPr>
          <w:p w14:paraId="47832BAF" w14:textId="77777777" w:rsidR="00E0016D" w:rsidRPr="00D30327" w:rsidRDefault="00E0016D">
            <w:pPr>
              <w:spacing w:before="120" w:line="280" w:lineRule="exact"/>
              <w:jc w:val="both"/>
              <w:rPr>
                <w:rFonts w:ascii="Arial" w:hAnsi="Arial" w:cs="Arial"/>
              </w:rPr>
            </w:pPr>
          </w:p>
        </w:tc>
      </w:tr>
      <w:tr w:rsidR="00E0016D" w14:paraId="345BC29F" w14:textId="77777777">
        <w:tc>
          <w:tcPr>
            <w:tcW w:w="2592" w:type="dxa"/>
          </w:tcPr>
          <w:p w14:paraId="592F6368" w14:textId="77777777" w:rsidR="00E0016D" w:rsidRPr="00D30327" w:rsidRDefault="0068012E">
            <w:pPr>
              <w:spacing w:before="120" w:line="280" w:lineRule="exact"/>
              <w:ind w:left="-115"/>
              <w:jc w:val="both"/>
              <w:rPr>
                <w:rFonts w:ascii="Arial" w:hAnsi="Arial" w:cs="Arial"/>
                <w:sz w:val="20"/>
                <w:szCs w:val="20"/>
              </w:rPr>
            </w:pPr>
            <w:r w:rsidRPr="00D30327">
              <w:rPr>
                <w:rFonts w:ascii="Arial" w:hAnsi="Arial" w:cs="Arial"/>
                <w:b/>
                <w:caps/>
                <w:sz w:val="20"/>
                <w:szCs w:val="20"/>
              </w:rPr>
              <w:t>M</w:t>
            </w:r>
            <w:r w:rsidRPr="00D30327">
              <w:rPr>
                <w:rFonts w:ascii="Arial" w:hAnsi="Arial" w:cs="Arial"/>
                <w:b/>
                <w:sz w:val="20"/>
                <w:szCs w:val="20"/>
              </w:rPr>
              <w:t>eeting</w:t>
            </w:r>
            <w:r w:rsidRPr="00D30327">
              <w:rPr>
                <w:rFonts w:ascii="Arial" w:hAnsi="Arial" w:cs="Arial"/>
                <w:b/>
                <w:caps/>
                <w:sz w:val="20"/>
                <w:szCs w:val="20"/>
              </w:rPr>
              <w:t xml:space="preserve"> D</w:t>
            </w:r>
            <w:r w:rsidRPr="00D30327">
              <w:rPr>
                <w:rFonts w:ascii="Arial" w:hAnsi="Arial" w:cs="Arial"/>
                <w:b/>
                <w:sz w:val="20"/>
                <w:szCs w:val="20"/>
              </w:rPr>
              <w:t>ate:</w:t>
            </w:r>
          </w:p>
        </w:tc>
        <w:tc>
          <w:tcPr>
            <w:tcW w:w="3798" w:type="dxa"/>
          </w:tcPr>
          <w:p w14:paraId="0A058379" w14:textId="7A065B02" w:rsidR="00E0016D" w:rsidRPr="00D30327" w:rsidRDefault="007974D8">
            <w:pPr>
              <w:spacing w:before="120" w:line="280" w:lineRule="exact"/>
              <w:jc w:val="both"/>
              <w:rPr>
                <w:rFonts w:ascii="Arial" w:hAnsi="Arial" w:cs="Arial"/>
                <w:sz w:val="20"/>
                <w:szCs w:val="20"/>
              </w:rPr>
            </w:pPr>
            <w:r>
              <w:rPr>
                <w:rFonts w:ascii="Arial" w:hAnsi="Arial" w:cs="Arial"/>
                <w:sz w:val="20"/>
                <w:szCs w:val="20"/>
              </w:rPr>
              <w:t xml:space="preserve">March </w:t>
            </w:r>
            <w:r w:rsidR="007879C8">
              <w:rPr>
                <w:rFonts w:ascii="Arial" w:hAnsi="Arial" w:cs="Arial"/>
                <w:sz w:val="20"/>
                <w:szCs w:val="20"/>
              </w:rPr>
              <w:t>8-10</w:t>
            </w:r>
            <w:r w:rsidR="0068012E" w:rsidRPr="00D30327">
              <w:rPr>
                <w:rFonts w:ascii="Arial" w:hAnsi="Arial" w:cs="Arial"/>
                <w:sz w:val="20"/>
                <w:szCs w:val="20"/>
              </w:rPr>
              <w:t>, 202</w:t>
            </w:r>
            <w:r>
              <w:rPr>
                <w:rFonts w:ascii="Arial" w:hAnsi="Arial" w:cs="Arial"/>
                <w:sz w:val="20"/>
                <w:szCs w:val="20"/>
              </w:rPr>
              <w:t>1</w:t>
            </w:r>
            <w:r w:rsidR="0068012E" w:rsidRPr="00D30327">
              <w:rPr>
                <w:rFonts w:ascii="Arial" w:hAnsi="Arial" w:cs="Arial"/>
                <w:sz w:val="20"/>
                <w:szCs w:val="20"/>
              </w:rPr>
              <w:t xml:space="preserve"> </w:t>
            </w:r>
          </w:p>
        </w:tc>
        <w:tc>
          <w:tcPr>
            <w:tcW w:w="3060" w:type="dxa"/>
            <w:vMerge/>
          </w:tcPr>
          <w:p w14:paraId="109161A5" w14:textId="77777777" w:rsidR="00E0016D" w:rsidRDefault="00E0016D">
            <w:pPr>
              <w:spacing w:before="120" w:line="280" w:lineRule="exact"/>
              <w:jc w:val="both"/>
              <w:rPr>
                <w:rFonts w:ascii="Arial" w:hAnsi="Arial" w:cs="Arial"/>
              </w:rPr>
            </w:pPr>
          </w:p>
        </w:tc>
      </w:tr>
    </w:tbl>
    <w:p w14:paraId="3F4612C5" w14:textId="77777777" w:rsidR="00E0016D" w:rsidRDefault="00E0016D">
      <w:pPr>
        <w:spacing w:before="120" w:line="280" w:lineRule="exact"/>
        <w:jc w:val="center"/>
        <w:outlineLvl w:val="0"/>
        <w:rPr>
          <w:rFonts w:ascii="Arial" w:hAnsi="Arial" w:cs="Arial"/>
          <w:b/>
          <w:bCs/>
          <w:sz w:val="20"/>
          <w:highlight w:val="yellow"/>
        </w:rPr>
      </w:pPr>
    </w:p>
    <w:p w14:paraId="7E4AF491" w14:textId="5B14AFF2" w:rsidR="00E0016D" w:rsidRDefault="0068012E">
      <w:pPr>
        <w:spacing w:before="120" w:line="280" w:lineRule="exact"/>
        <w:jc w:val="center"/>
        <w:outlineLvl w:val="0"/>
        <w:rPr>
          <w:rFonts w:ascii="Arial" w:hAnsi="Arial" w:cs="Arial"/>
          <w:b/>
          <w:bCs/>
          <w:sz w:val="20"/>
        </w:rPr>
      </w:pPr>
      <w:r w:rsidRPr="00382243">
        <w:rPr>
          <w:rFonts w:ascii="Arial" w:hAnsi="Arial" w:cs="Arial"/>
          <w:b/>
          <w:bCs/>
          <w:sz w:val="20"/>
        </w:rPr>
        <w:t xml:space="preserve">Draft Minutes of the </w:t>
      </w:r>
      <w:r w:rsidR="00655CA2" w:rsidRPr="00382243">
        <w:rPr>
          <w:rFonts w:ascii="Arial" w:hAnsi="Arial" w:cs="Arial"/>
          <w:b/>
          <w:bCs/>
          <w:sz w:val="20"/>
        </w:rPr>
        <w:t xml:space="preserve">Joint </w:t>
      </w:r>
      <w:r w:rsidR="00D65DD9" w:rsidRPr="00382243">
        <w:rPr>
          <w:rFonts w:ascii="Arial" w:hAnsi="Arial" w:cs="Arial"/>
          <w:b/>
          <w:bCs/>
          <w:sz w:val="20"/>
        </w:rPr>
        <w:t>Public</w:t>
      </w:r>
      <w:r w:rsidRPr="00382243">
        <w:rPr>
          <w:rFonts w:ascii="Arial" w:hAnsi="Arial" w:cs="Arial"/>
          <w:b/>
          <w:bCs/>
          <w:sz w:val="20"/>
        </w:rPr>
        <w:t xml:space="preserve"> Session</w:t>
      </w:r>
      <w:r w:rsidRPr="00A5572D">
        <w:rPr>
          <w:rFonts w:ascii="Arial" w:hAnsi="Arial" w:cs="Arial"/>
          <w:b/>
          <w:bCs/>
          <w:sz w:val="20"/>
        </w:rPr>
        <w:t xml:space="preserve"> of</w:t>
      </w:r>
      <w:r>
        <w:rPr>
          <w:rFonts w:ascii="Arial" w:hAnsi="Arial" w:cs="Arial"/>
          <w:b/>
          <w:bCs/>
          <w:sz w:val="20"/>
        </w:rPr>
        <w:t xml:space="preserve"> the </w:t>
      </w:r>
      <w:r w:rsidR="00D5089D">
        <w:rPr>
          <w:rFonts w:ascii="Arial" w:hAnsi="Arial" w:cs="Arial"/>
          <w:b/>
          <w:bCs/>
          <w:sz w:val="20"/>
        </w:rPr>
        <w:t>Vir</w:t>
      </w:r>
      <w:r w:rsidR="00D5089D">
        <w:rPr>
          <w:rFonts w:ascii="Arial" w:hAnsi="Arial" w:cs="Arial"/>
          <w:b/>
          <w:bCs/>
          <w:sz w:val="20"/>
        </w:rPr>
        <w:t xml:space="preserve">tual </w:t>
      </w:r>
      <w:r>
        <w:rPr>
          <w:rFonts w:ascii="Arial" w:hAnsi="Arial" w:cs="Arial"/>
          <w:b/>
          <w:bCs/>
          <w:sz w:val="20"/>
        </w:rPr>
        <w:t>Meeting of the</w:t>
      </w:r>
    </w:p>
    <w:p w14:paraId="1C955930" w14:textId="186F3DCC" w:rsidR="00E0016D" w:rsidRDefault="0068012E" w:rsidP="005611AD">
      <w:pPr>
        <w:spacing w:before="120" w:line="320" w:lineRule="exact"/>
        <w:jc w:val="center"/>
        <w:rPr>
          <w:rFonts w:ascii="Arial" w:hAnsi="Arial" w:cs="Arial"/>
          <w:b/>
        </w:rPr>
      </w:pPr>
      <w:r>
        <w:rPr>
          <w:rFonts w:ascii="Arial" w:hAnsi="Arial" w:cs="Arial"/>
          <w:b/>
        </w:rPr>
        <w:t>INTERNATIONAL AUDITING AND ASSURANCE STANDARDS BOARD</w:t>
      </w:r>
      <w:r w:rsidR="005611AD">
        <w:rPr>
          <w:rFonts w:ascii="Arial" w:hAnsi="Arial" w:cs="Arial"/>
          <w:b/>
        </w:rPr>
        <w:t xml:space="preserve"> CONSULTATIVE ADVISORY GROUP (IAASB CAG) and INTERNATIONAL ETHICS STANDARDS BOARD FOR ACCOUNTANTS CONSULTATIVE ADVISORY GROUP (IESBA CAG)</w:t>
      </w:r>
    </w:p>
    <w:p w14:paraId="002298B8" w14:textId="1063EDD6" w:rsidR="00E0016D" w:rsidRPr="00C641BE" w:rsidRDefault="0068012E">
      <w:pPr>
        <w:spacing w:before="120" w:line="280" w:lineRule="exact"/>
        <w:jc w:val="center"/>
        <w:rPr>
          <w:rFonts w:ascii="Arial" w:hAnsi="Arial" w:cs="Arial"/>
          <w:b/>
          <w:bCs/>
          <w:sz w:val="20"/>
          <w:szCs w:val="20"/>
        </w:rPr>
      </w:pPr>
      <w:r w:rsidRPr="00C641BE">
        <w:rPr>
          <w:rFonts w:ascii="Arial" w:hAnsi="Arial" w:cs="Arial"/>
          <w:b/>
          <w:bCs/>
          <w:sz w:val="20"/>
          <w:szCs w:val="20"/>
        </w:rPr>
        <w:t xml:space="preserve">Held on </w:t>
      </w:r>
      <w:r w:rsidR="00382243" w:rsidRPr="00C641BE">
        <w:rPr>
          <w:rFonts w:ascii="Arial" w:hAnsi="Arial" w:cs="Arial"/>
          <w:b/>
          <w:bCs/>
          <w:sz w:val="20"/>
          <w:szCs w:val="20"/>
        </w:rPr>
        <w:t>October 13</w:t>
      </w:r>
      <w:r w:rsidRPr="00C641BE">
        <w:rPr>
          <w:rFonts w:ascii="Arial" w:hAnsi="Arial" w:cs="Arial"/>
          <w:b/>
          <w:bCs/>
          <w:sz w:val="20"/>
          <w:szCs w:val="20"/>
        </w:rPr>
        <w:t>, 20</w:t>
      </w:r>
      <w:r w:rsidR="00414123" w:rsidRPr="00C641BE">
        <w:rPr>
          <w:rFonts w:ascii="Arial" w:hAnsi="Arial" w:cs="Arial"/>
          <w:b/>
          <w:bCs/>
          <w:sz w:val="20"/>
          <w:szCs w:val="20"/>
        </w:rPr>
        <w:t>20</w:t>
      </w:r>
    </w:p>
    <w:tbl>
      <w:tblPr>
        <w:tblW w:w="10356" w:type="dxa"/>
        <w:tblLook w:val="04A0" w:firstRow="1" w:lastRow="0" w:firstColumn="1" w:lastColumn="0" w:noHBand="0" w:noVBand="1"/>
      </w:tblPr>
      <w:tblGrid>
        <w:gridCol w:w="4500"/>
        <w:gridCol w:w="5856"/>
      </w:tblGrid>
      <w:tr w:rsidR="00CA515F" w:rsidRPr="00CA515F" w14:paraId="6C59C27C" w14:textId="77777777" w:rsidTr="009F47CF">
        <w:trPr>
          <w:trHeight w:val="300"/>
        </w:trPr>
        <w:tc>
          <w:tcPr>
            <w:tcW w:w="4500" w:type="dxa"/>
            <w:tcBorders>
              <w:top w:val="nil"/>
              <w:left w:val="nil"/>
              <w:bottom w:val="nil"/>
              <w:right w:val="nil"/>
            </w:tcBorders>
            <w:shd w:val="clear" w:color="auto" w:fill="auto"/>
            <w:noWrap/>
            <w:vAlign w:val="center"/>
            <w:hideMark/>
          </w:tcPr>
          <w:p w14:paraId="1F1C8DF0" w14:textId="7FD93B8A" w:rsidR="00CA515F" w:rsidRPr="00CA515F" w:rsidRDefault="00CA515F" w:rsidP="00D30327">
            <w:pPr>
              <w:spacing w:before="60" w:after="60" w:line="280" w:lineRule="exact"/>
              <w:jc w:val="both"/>
              <w:rPr>
                <w:rFonts w:ascii="Arial" w:hAnsi="Arial" w:cs="Arial"/>
                <w:b/>
                <w:bCs/>
                <w:color w:val="000000"/>
                <w:kern w:val="0"/>
                <w:sz w:val="20"/>
                <w:szCs w:val="20"/>
                <w:lang w:bidi="ar-SA"/>
              </w:rPr>
            </w:pPr>
            <w:r w:rsidRPr="00CA515F">
              <w:rPr>
                <w:rFonts w:ascii="Arial" w:hAnsi="Arial" w:cs="Arial"/>
                <w:b/>
                <w:bCs/>
                <w:color w:val="000000"/>
                <w:kern w:val="0"/>
                <w:sz w:val="20"/>
                <w:szCs w:val="20"/>
                <w:lang w:bidi="ar-SA"/>
              </w:rPr>
              <w:t>PRESENT</w:t>
            </w:r>
          </w:p>
        </w:tc>
        <w:tc>
          <w:tcPr>
            <w:tcW w:w="5856" w:type="dxa"/>
            <w:tcBorders>
              <w:top w:val="nil"/>
              <w:left w:val="nil"/>
              <w:bottom w:val="nil"/>
              <w:right w:val="nil"/>
            </w:tcBorders>
            <w:shd w:val="clear" w:color="auto" w:fill="auto"/>
            <w:noWrap/>
            <w:vAlign w:val="center"/>
            <w:hideMark/>
          </w:tcPr>
          <w:p w14:paraId="257DF62C" w14:textId="77777777" w:rsidR="00CA515F" w:rsidRPr="00CA515F" w:rsidRDefault="00CA515F" w:rsidP="00D30327">
            <w:pPr>
              <w:spacing w:before="60" w:after="60" w:line="280" w:lineRule="exact"/>
              <w:jc w:val="both"/>
              <w:rPr>
                <w:rFonts w:ascii="Arial" w:hAnsi="Arial" w:cs="Arial"/>
                <w:b/>
                <w:bCs/>
                <w:color w:val="000000"/>
                <w:kern w:val="0"/>
                <w:sz w:val="20"/>
                <w:szCs w:val="20"/>
                <w:lang w:bidi="ar-SA"/>
              </w:rPr>
            </w:pPr>
          </w:p>
        </w:tc>
      </w:tr>
      <w:tr w:rsidR="00CA515F" w:rsidRPr="00CA515F" w14:paraId="02245EA2" w14:textId="77777777" w:rsidTr="009F47CF">
        <w:trPr>
          <w:trHeight w:val="315"/>
        </w:trPr>
        <w:tc>
          <w:tcPr>
            <w:tcW w:w="4500" w:type="dxa"/>
            <w:tcBorders>
              <w:top w:val="nil"/>
              <w:left w:val="nil"/>
              <w:bottom w:val="nil"/>
              <w:right w:val="nil"/>
            </w:tcBorders>
            <w:shd w:val="clear" w:color="auto" w:fill="auto"/>
            <w:noWrap/>
            <w:vAlign w:val="center"/>
            <w:hideMark/>
          </w:tcPr>
          <w:p w14:paraId="4A86FA58" w14:textId="77777777" w:rsidR="00CA515F" w:rsidRPr="00CA515F" w:rsidRDefault="00CA515F" w:rsidP="00D30327">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Mr. Jim Dalkin</w:t>
            </w:r>
          </w:p>
        </w:tc>
        <w:tc>
          <w:tcPr>
            <w:tcW w:w="5856" w:type="dxa"/>
            <w:tcBorders>
              <w:top w:val="nil"/>
              <w:left w:val="nil"/>
              <w:bottom w:val="nil"/>
              <w:right w:val="nil"/>
            </w:tcBorders>
            <w:shd w:val="clear" w:color="auto" w:fill="auto"/>
            <w:noWrap/>
            <w:vAlign w:val="center"/>
            <w:hideMark/>
          </w:tcPr>
          <w:p w14:paraId="373EE001" w14:textId="77777777" w:rsidR="00CA515F" w:rsidRPr="00CA515F" w:rsidRDefault="00CA515F" w:rsidP="00D30327">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IAASB CAG Chair</w:t>
            </w:r>
          </w:p>
        </w:tc>
      </w:tr>
      <w:tr w:rsidR="00CA515F" w:rsidRPr="00CA515F" w14:paraId="41A53F5C" w14:textId="77777777" w:rsidTr="009F47CF">
        <w:trPr>
          <w:trHeight w:val="315"/>
        </w:trPr>
        <w:tc>
          <w:tcPr>
            <w:tcW w:w="4500" w:type="dxa"/>
            <w:tcBorders>
              <w:top w:val="nil"/>
              <w:left w:val="nil"/>
              <w:bottom w:val="nil"/>
              <w:right w:val="nil"/>
            </w:tcBorders>
            <w:shd w:val="clear" w:color="auto" w:fill="auto"/>
            <w:noWrap/>
            <w:vAlign w:val="center"/>
            <w:hideMark/>
          </w:tcPr>
          <w:p w14:paraId="484F1F47" w14:textId="77777777" w:rsidR="00CA515F" w:rsidRPr="00CA515F" w:rsidRDefault="00CA515F" w:rsidP="00D30327">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 xml:space="preserve">Mr. Gaylen Hansen </w:t>
            </w:r>
          </w:p>
        </w:tc>
        <w:tc>
          <w:tcPr>
            <w:tcW w:w="5856" w:type="dxa"/>
            <w:tcBorders>
              <w:top w:val="nil"/>
              <w:left w:val="nil"/>
              <w:bottom w:val="nil"/>
              <w:right w:val="nil"/>
            </w:tcBorders>
            <w:shd w:val="clear" w:color="auto" w:fill="auto"/>
            <w:noWrap/>
            <w:vAlign w:val="center"/>
            <w:hideMark/>
          </w:tcPr>
          <w:p w14:paraId="1E6FCA01" w14:textId="77777777" w:rsidR="00CA515F" w:rsidRPr="00CA515F" w:rsidRDefault="00CA515F" w:rsidP="00D30327">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IESBA CAG Chair</w:t>
            </w:r>
          </w:p>
        </w:tc>
      </w:tr>
      <w:tr w:rsidR="003616B7" w:rsidRPr="00CA515F" w14:paraId="58582EBA" w14:textId="77777777" w:rsidTr="009F47CF">
        <w:trPr>
          <w:trHeight w:val="315"/>
        </w:trPr>
        <w:tc>
          <w:tcPr>
            <w:tcW w:w="4500" w:type="dxa"/>
            <w:tcBorders>
              <w:top w:val="nil"/>
              <w:left w:val="nil"/>
              <w:bottom w:val="nil"/>
              <w:right w:val="nil"/>
            </w:tcBorders>
            <w:shd w:val="clear" w:color="auto" w:fill="auto"/>
            <w:noWrap/>
            <w:vAlign w:val="center"/>
            <w:hideMark/>
          </w:tcPr>
          <w:p w14:paraId="1CF30175" w14:textId="77777777" w:rsidR="003616B7" w:rsidRPr="00CA515F" w:rsidRDefault="003616B7" w:rsidP="007F16CB">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Mr. Christian Orth</w:t>
            </w:r>
          </w:p>
        </w:tc>
        <w:tc>
          <w:tcPr>
            <w:tcW w:w="5856" w:type="dxa"/>
            <w:tcBorders>
              <w:top w:val="nil"/>
              <w:left w:val="nil"/>
              <w:bottom w:val="nil"/>
              <w:right w:val="nil"/>
            </w:tcBorders>
            <w:shd w:val="clear" w:color="auto" w:fill="auto"/>
            <w:noWrap/>
            <w:vAlign w:val="center"/>
            <w:hideMark/>
          </w:tcPr>
          <w:p w14:paraId="318BB980" w14:textId="77777777" w:rsidR="003616B7" w:rsidRPr="00CA515F" w:rsidRDefault="003616B7" w:rsidP="007F16CB">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Accountancy Europe (AE)</w:t>
            </w:r>
          </w:p>
        </w:tc>
      </w:tr>
      <w:tr w:rsidR="003616B7" w:rsidRPr="00CA515F" w14:paraId="3EFFB79E" w14:textId="77777777" w:rsidTr="009F47CF">
        <w:trPr>
          <w:trHeight w:val="315"/>
        </w:trPr>
        <w:tc>
          <w:tcPr>
            <w:tcW w:w="4500" w:type="dxa"/>
            <w:tcBorders>
              <w:top w:val="nil"/>
              <w:left w:val="nil"/>
              <w:bottom w:val="nil"/>
              <w:right w:val="nil"/>
            </w:tcBorders>
            <w:shd w:val="clear" w:color="auto" w:fill="auto"/>
            <w:noWrap/>
            <w:vAlign w:val="center"/>
            <w:hideMark/>
          </w:tcPr>
          <w:p w14:paraId="497D0098" w14:textId="77777777" w:rsidR="003616B7" w:rsidRPr="00CA515F" w:rsidRDefault="003616B7" w:rsidP="007F16CB">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Ms. Noémi Robert</w:t>
            </w:r>
          </w:p>
        </w:tc>
        <w:tc>
          <w:tcPr>
            <w:tcW w:w="5856" w:type="dxa"/>
            <w:tcBorders>
              <w:top w:val="nil"/>
              <w:left w:val="nil"/>
              <w:bottom w:val="nil"/>
              <w:right w:val="nil"/>
            </w:tcBorders>
            <w:shd w:val="clear" w:color="auto" w:fill="auto"/>
            <w:noWrap/>
            <w:vAlign w:val="center"/>
            <w:hideMark/>
          </w:tcPr>
          <w:p w14:paraId="5B8CAE18" w14:textId="77777777" w:rsidR="003616B7" w:rsidRPr="00CA515F" w:rsidRDefault="003616B7" w:rsidP="007F16CB">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AE</w:t>
            </w:r>
          </w:p>
        </w:tc>
      </w:tr>
      <w:tr w:rsidR="00CA515F" w:rsidRPr="00CA515F" w14:paraId="365F1855" w14:textId="77777777" w:rsidTr="009F47CF">
        <w:trPr>
          <w:trHeight w:val="315"/>
        </w:trPr>
        <w:tc>
          <w:tcPr>
            <w:tcW w:w="4500" w:type="dxa"/>
            <w:tcBorders>
              <w:top w:val="nil"/>
              <w:left w:val="nil"/>
              <w:bottom w:val="nil"/>
              <w:right w:val="nil"/>
            </w:tcBorders>
            <w:shd w:val="clear" w:color="auto" w:fill="auto"/>
            <w:noWrap/>
            <w:vAlign w:val="center"/>
            <w:hideMark/>
          </w:tcPr>
          <w:p w14:paraId="7B7C92B2" w14:textId="77777777" w:rsidR="00CA515F" w:rsidRPr="00CA515F" w:rsidRDefault="00CA515F" w:rsidP="00D30327">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Mr. Robert J. De Tullio</w:t>
            </w:r>
          </w:p>
        </w:tc>
        <w:tc>
          <w:tcPr>
            <w:tcW w:w="5856" w:type="dxa"/>
            <w:tcBorders>
              <w:top w:val="nil"/>
              <w:left w:val="nil"/>
              <w:bottom w:val="nil"/>
              <w:right w:val="nil"/>
            </w:tcBorders>
            <w:shd w:val="clear" w:color="auto" w:fill="auto"/>
            <w:noWrap/>
            <w:vAlign w:val="center"/>
            <w:hideMark/>
          </w:tcPr>
          <w:p w14:paraId="7514B48A" w14:textId="77777777" w:rsidR="00CA515F" w:rsidRPr="00CA515F" w:rsidRDefault="00CA515F" w:rsidP="00D30327">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Basel Committee on Banking Supervision (Basel Committee)</w:t>
            </w:r>
          </w:p>
        </w:tc>
      </w:tr>
      <w:tr w:rsidR="00A40D18" w:rsidRPr="00D30327" w14:paraId="6B7CA9F7" w14:textId="77777777" w:rsidTr="009F47CF">
        <w:trPr>
          <w:trHeight w:val="315"/>
        </w:trPr>
        <w:tc>
          <w:tcPr>
            <w:tcW w:w="4500" w:type="dxa"/>
            <w:tcBorders>
              <w:top w:val="nil"/>
              <w:left w:val="nil"/>
              <w:bottom w:val="nil"/>
              <w:right w:val="nil"/>
            </w:tcBorders>
            <w:shd w:val="clear" w:color="auto" w:fill="auto"/>
            <w:noWrap/>
            <w:vAlign w:val="center"/>
            <w:hideMark/>
          </w:tcPr>
          <w:p w14:paraId="1B0DE30B" w14:textId="77777777" w:rsidR="00A40D18" w:rsidRPr="00CA515F" w:rsidRDefault="00A40D18" w:rsidP="007F16CB">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 xml:space="preserve">Dr. Claes Norberg </w:t>
            </w:r>
          </w:p>
        </w:tc>
        <w:tc>
          <w:tcPr>
            <w:tcW w:w="5856" w:type="dxa"/>
            <w:tcBorders>
              <w:top w:val="nil"/>
              <w:left w:val="nil"/>
              <w:bottom w:val="nil"/>
              <w:right w:val="nil"/>
            </w:tcBorders>
            <w:shd w:val="clear" w:color="auto" w:fill="auto"/>
            <w:noWrap/>
            <w:vAlign w:val="center"/>
            <w:hideMark/>
          </w:tcPr>
          <w:p w14:paraId="7ECBCCCC" w14:textId="77777777" w:rsidR="00A40D18" w:rsidRPr="00CA515F" w:rsidRDefault="00A40D18" w:rsidP="007F16CB">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Business Europe (BE)</w:t>
            </w:r>
          </w:p>
        </w:tc>
      </w:tr>
      <w:tr w:rsidR="003616B7" w:rsidRPr="00D30327" w14:paraId="63B8CA85" w14:textId="77777777" w:rsidTr="009F47CF">
        <w:trPr>
          <w:trHeight w:val="315"/>
        </w:trPr>
        <w:tc>
          <w:tcPr>
            <w:tcW w:w="4500" w:type="dxa"/>
            <w:tcBorders>
              <w:top w:val="nil"/>
              <w:left w:val="nil"/>
              <w:bottom w:val="nil"/>
              <w:right w:val="nil"/>
            </w:tcBorders>
            <w:shd w:val="clear" w:color="auto" w:fill="auto"/>
            <w:noWrap/>
            <w:vAlign w:val="center"/>
            <w:hideMark/>
          </w:tcPr>
          <w:p w14:paraId="13CBD027" w14:textId="77777777" w:rsidR="003616B7" w:rsidRPr="00CA515F" w:rsidRDefault="003616B7" w:rsidP="007F16CB">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 xml:space="preserve">Ms. Mohini Singh </w:t>
            </w:r>
          </w:p>
        </w:tc>
        <w:tc>
          <w:tcPr>
            <w:tcW w:w="5856" w:type="dxa"/>
            <w:tcBorders>
              <w:top w:val="nil"/>
              <w:left w:val="nil"/>
              <w:bottom w:val="nil"/>
              <w:right w:val="nil"/>
            </w:tcBorders>
            <w:shd w:val="clear" w:color="auto" w:fill="auto"/>
            <w:noWrap/>
            <w:vAlign w:val="center"/>
            <w:hideMark/>
          </w:tcPr>
          <w:p w14:paraId="0CFD126E" w14:textId="77777777" w:rsidR="003616B7" w:rsidRPr="00CA515F" w:rsidRDefault="003616B7" w:rsidP="007F16CB">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CFA Institute (CFA)</w:t>
            </w:r>
          </w:p>
        </w:tc>
      </w:tr>
      <w:tr w:rsidR="003616B7" w:rsidRPr="00CA515F" w14:paraId="1CE8E672" w14:textId="77777777" w:rsidTr="009F47CF">
        <w:trPr>
          <w:trHeight w:val="315"/>
        </w:trPr>
        <w:tc>
          <w:tcPr>
            <w:tcW w:w="4500" w:type="dxa"/>
            <w:tcBorders>
              <w:top w:val="nil"/>
              <w:left w:val="nil"/>
              <w:bottom w:val="nil"/>
              <w:right w:val="nil"/>
            </w:tcBorders>
            <w:shd w:val="clear" w:color="auto" w:fill="auto"/>
            <w:noWrap/>
            <w:vAlign w:val="center"/>
            <w:hideMark/>
          </w:tcPr>
          <w:p w14:paraId="7969409B" w14:textId="01741585" w:rsidR="003616B7" w:rsidRPr="00CA515F" w:rsidRDefault="003616B7" w:rsidP="007F16CB">
            <w:pPr>
              <w:spacing w:before="60" w:after="60" w:line="280" w:lineRule="atLeast"/>
              <w:jc w:val="both"/>
              <w:rPr>
                <w:rFonts w:ascii="Calibri" w:hAnsi="Calibri" w:cs="Calibri"/>
                <w:color w:val="000000"/>
                <w:kern w:val="0"/>
                <w:sz w:val="22"/>
                <w:szCs w:val="22"/>
                <w:lang w:bidi="ar-SA"/>
              </w:rPr>
            </w:pPr>
            <w:r w:rsidRPr="00CA515F">
              <w:rPr>
                <w:rFonts w:ascii="Arial" w:hAnsi="Arial" w:cs="Arial"/>
                <w:color w:val="000000"/>
                <w:kern w:val="0"/>
                <w:sz w:val="20"/>
                <w:szCs w:val="20"/>
                <w:lang w:bidi="ar-SA"/>
              </w:rPr>
              <w:t>Dr. Hysen Cela</w:t>
            </w:r>
            <w:r>
              <w:rPr>
                <w:rFonts w:ascii="Arial" w:hAnsi="Arial" w:cs="Arial"/>
                <w:kern w:val="0"/>
                <w:sz w:val="20"/>
                <w:szCs w:val="20"/>
              </w:rPr>
              <w:t xml:space="preserve"> </w:t>
            </w:r>
          </w:p>
        </w:tc>
        <w:tc>
          <w:tcPr>
            <w:tcW w:w="5856" w:type="dxa"/>
            <w:tcBorders>
              <w:top w:val="nil"/>
              <w:left w:val="nil"/>
              <w:bottom w:val="nil"/>
              <w:right w:val="nil"/>
            </w:tcBorders>
            <w:shd w:val="clear" w:color="auto" w:fill="auto"/>
            <w:noWrap/>
            <w:vAlign w:val="center"/>
            <w:hideMark/>
          </w:tcPr>
          <w:p w14:paraId="55E06754" w14:textId="77777777" w:rsidR="003616B7" w:rsidRPr="00CA515F" w:rsidRDefault="003616B7" w:rsidP="007F16CB">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European Federation of Accountants and Auditors for SMEs (EFAA)</w:t>
            </w:r>
          </w:p>
        </w:tc>
      </w:tr>
      <w:tr w:rsidR="003616B7" w:rsidRPr="00D30327" w14:paraId="71B774F4" w14:textId="77777777" w:rsidTr="009F47CF">
        <w:trPr>
          <w:trHeight w:val="315"/>
        </w:trPr>
        <w:tc>
          <w:tcPr>
            <w:tcW w:w="4500" w:type="dxa"/>
            <w:tcBorders>
              <w:top w:val="nil"/>
              <w:left w:val="nil"/>
              <w:bottom w:val="nil"/>
              <w:right w:val="nil"/>
            </w:tcBorders>
            <w:shd w:val="clear" w:color="auto" w:fill="auto"/>
            <w:noWrap/>
            <w:vAlign w:val="center"/>
            <w:hideMark/>
          </w:tcPr>
          <w:p w14:paraId="480DB569" w14:textId="5D6A34A1" w:rsidR="003616B7" w:rsidRPr="00CA515F" w:rsidRDefault="003616B7" w:rsidP="007F16CB">
            <w:pPr>
              <w:spacing w:before="60" w:after="60" w:line="280" w:lineRule="atLeast"/>
              <w:jc w:val="both"/>
              <w:rPr>
                <w:rFonts w:ascii="Arial" w:hAnsi="Arial" w:cs="Arial"/>
                <w:color w:val="000000"/>
                <w:kern w:val="0"/>
                <w:sz w:val="20"/>
                <w:szCs w:val="20"/>
                <w:lang w:bidi="ar-SA"/>
              </w:rPr>
            </w:pPr>
            <w:r>
              <w:rPr>
                <w:rFonts w:ascii="Arial" w:hAnsi="Arial" w:cs="Arial"/>
                <w:kern w:val="0"/>
                <w:sz w:val="20"/>
                <w:szCs w:val="20"/>
              </w:rPr>
              <w:t>Mr. Paul Thompson</w:t>
            </w:r>
            <w:r>
              <w:rPr>
                <w:rStyle w:val="FootnoteReference"/>
                <w:rFonts w:ascii="Arial" w:hAnsi="Arial" w:cs="Arial"/>
                <w:kern w:val="0"/>
                <w:sz w:val="20"/>
                <w:szCs w:val="20"/>
              </w:rPr>
              <w:footnoteReference w:id="1"/>
            </w:r>
          </w:p>
        </w:tc>
        <w:tc>
          <w:tcPr>
            <w:tcW w:w="5856" w:type="dxa"/>
            <w:tcBorders>
              <w:top w:val="nil"/>
              <w:left w:val="nil"/>
              <w:bottom w:val="nil"/>
              <w:right w:val="nil"/>
            </w:tcBorders>
            <w:shd w:val="clear" w:color="auto" w:fill="auto"/>
            <w:noWrap/>
            <w:vAlign w:val="center"/>
            <w:hideMark/>
          </w:tcPr>
          <w:p w14:paraId="50F56884" w14:textId="77777777" w:rsidR="003616B7" w:rsidRPr="00CA515F" w:rsidRDefault="003616B7" w:rsidP="007F16CB">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EFAA</w:t>
            </w:r>
          </w:p>
        </w:tc>
      </w:tr>
      <w:tr w:rsidR="003616B7" w:rsidRPr="00D30327" w14:paraId="6F74E295" w14:textId="77777777" w:rsidTr="009F47CF">
        <w:trPr>
          <w:trHeight w:val="315"/>
        </w:trPr>
        <w:tc>
          <w:tcPr>
            <w:tcW w:w="4500" w:type="dxa"/>
            <w:tcBorders>
              <w:top w:val="nil"/>
              <w:left w:val="nil"/>
              <w:bottom w:val="nil"/>
              <w:right w:val="nil"/>
            </w:tcBorders>
            <w:shd w:val="clear" w:color="auto" w:fill="auto"/>
            <w:noWrap/>
            <w:vAlign w:val="center"/>
            <w:hideMark/>
          </w:tcPr>
          <w:p w14:paraId="342B48C7" w14:textId="77777777" w:rsidR="003616B7" w:rsidRPr="00CA515F" w:rsidRDefault="003616B7" w:rsidP="007F16CB">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 xml:space="preserve">Ms. Laura Shiffman </w:t>
            </w:r>
          </w:p>
        </w:tc>
        <w:tc>
          <w:tcPr>
            <w:tcW w:w="5856" w:type="dxa"/>
            <w:tcBorders>
              <w:top w:val="nil"/>
              <w:left w:val="nil"/>
              <w:bottom w:val="nil"/>
              <w:right w:val="nil"/>
            </w:tcBorders>
            <w:shd w:val="clear" w:color="auto" w:fill="auto"/>
            <w:noWrap/>
            <w:vAlign w:val="center"/>
            <w:hideMark/>
          </w:tcPr>
          <w:p w14:paraId="7B93C837" w14:textId="77777777" w:rsidR="003616B7" w:rsidRPr="00CA515F" w:rsidRDefault="003616B7" w:rsidP="007F16CB">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Financial Executives International (FEI)</w:t>
            </w:r>
          </w:p>
        </w:tc>
      </w:tr>
      <w:tr w:rsidR="003616B7" w:rsidRPr="00CA515F" w14:paraId="3DB6A20A" w14:textId="77777777" w:rsidTr="009F47CF">
        <w:trPr>
          <w:trHeight w:val="315"/>
        </w:trPr>
        <w:tc>
          <w:tcPr>
            <w:tcW w:w="4500" w:type="dxa"/>
            <w:tcBorders>
              <w:top w:val="nil"/>
              <w:left w:val="nil"/>
              <w:bottom w:val="nil"/>
              <w:right w:val="nil"/>
            </w:tcBorders>
            <w:shd w:val="clear" w:color="auto" w:fill="auto"/>
            <w:noWrap/>
            <w:vAlign w:val="center"/>
            <w:hideMark/>
          </w:tcPr>
          <w:p w14:paraId="4A94DBF7" w14:textId="77777777" w:rsidR="003616B7" w:rsidRPr="00CA515F" w:rsidRDefault="003616B7" w:rsidP="007F16CB">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 xml:space="preserve">Mr. Paul Sobel </w:t>
            </w:r>
          </w:p>
        </w:tc>
        <w:tc>
          <w:tcPr>
            <w:tcW w:w="5856" w:type="dxa"/>
            <w:tcBorders>
              <w:top w:val="nil"/>
              <w:left w:val="nil"/>
              <w:bottom w:val="nil"/>
              <w:right w:val="nil"/>
            </w:tcBorders>
            <w:shd w:val="clear" w:color="auto" w:fill="auto"/>
            <w:noWrap/>
            <w:vAlign w:val="center"/>
            <w:hideMark/>
          </w:tcPr>
          <w:p w14:paraId="4BC773E9" w14:textId="77777777" w:rsidR="003616B7" w:rsidRPr="00CA515F" w:rsidRDefault="003616B7" w:rsidP="007F16CB">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 xml:space="preserve">Institute of Internal Auditors (IIA) </w:t>
            </w:r>
          </w:p>
        </w:tc>
      </w:tr>
      <w:tr w:rsidR="00A40D18" w:rsidRPr="00CA515F" w14:paraId="7EE77F37" w14:textId="77777777" w:rsidTr="009F47CF">
        <w:trPr>
          <w:trHeight w:val="315"/>
        </w:trPr>
        <w:tc>
          <w:tcPr>
            <w:tcW w:w="4500" w:type="dxa"/>
            <w:tcBorders>
              <w:top w:val="nil"/>
              <w:left w:val="nil"/>
              <w:bottom w:val="nil"/>
              <w:right w:val="nil"/>
            </w:tcBorders>
            <w:shd w:val="clear" w:color="auto" w:fill="auto"/>
            <w:noWrap/>
            <w:vAlign w:val="center"/>
            <w:hideMark/>
          </w:tcPr>
          <w:p w14:paraId="245B7ACB" w14:textId="77777777" w:rsidR="00A40D18" w:rsidRPr="00CA515F" w:rsidRDefault="00A40D18" w:rsidP="007F16CB">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Mr. Daniel Pavas</w:t>
            </w:r>
          </w:p>
        </w:tc>
        <w:tc>
          <w:tcPr>
            <w:tcW w:w="5856" w:type="dxa"/>
            <w:tcBorders>
              <w:top w:val="nil"/>
              <w:left w:val="nil"/>
              <w:bottom w:val="nil"/>
              <w:right w:val="nil"/>
            </w:tcBorders>
            <w:shd w:val="clear" w:color="auto" w:fill="auto"/>
            <w:noWrap/>
            <w:vAlign w:val="center"/>
            <w:hideMark/>
          </w:tcPr>
          <w:p w14:paraId="648289A6" w14:textId="77777777" w:rsidR="00A40D18" w:rsidRPr="00CA515F" w:rsidRDefault="00A40D18" w:rsidP="007F16CB">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Inter</w:t>
            </w:r>
            <w:r>
              <w:rPr>
                <w:rFonts w:ascii="Arial" w:hAnsi="Arial" w:cs="Arial"/>
                <w:color w:val="000000"/>
                <w:kern w:val="0"/>
                <w:sz w:val="20"/>
                <w:szCs w:val="20"/>
                <w:lang w:bidi="ar-SA"/>
              </w:rPr>
              <w:t>-A</w:t>
            </w:r>
            <w:r w:rsidRPr="00CA515F">
              <w:rPr>
                <w:rFonts w:ascii="Arial" w:hAnsi="Arial" w:cs="Arial"/>
                <w:color w:val="000000"/>
                <w:kern w:val="0"/>
                <w:sz w:val="20"/>
                <w:szCs w:val="20"/>
                <w:lang w:bidi="ar-SA"/>
              </w:rPr>
              <w:t>merican Accounting Association (IAAA)</w:t>
            </w:r>
          </w:p>
        </w:tc>
      </w:tr>
      <w:tr w:rsidR="00CA515F" w:rsidRPr="00CA515F" w14:paraId="475D418B" w14:textId="77777777" w:rsidTr="009F47CF">
        <w:trPr>
          <w:trHeight w:val="315"/>
        </w:trPr>
        <w:tc>
          <w:tcPr>
            <w:tcW w:w="4500" w:type="dxa"/>
            <w:tcBorders>
              <w:top w:val="nil"/>
              <w:left w:val="nil"/>
              <w:bottom w:val="nil"/>
              <w:right w:val="nil"/>
            </w:tcBorders>
            <w:shd w:val="clear" w:color="auto" w:fill="auto"/>
            <w:noWrap/>
            <w:vAlign w:val="center"/>
            <w:hideMark/>
          </w:tcPr>
          <w:p w14:paraId="793534A4" w14:textId="77777777" w:rsidR="00CA515F" w:rsidRPr="00CA515F" w:rsidRDefault="00CA515F" w:rsidP="00D30327">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Ms. Natasha Landell-Mills</w:t>
            </w:r>
          </w:p>
        </w:tc>
        <w:tc>
          <w:tcPr>
            <w:tcW w:w="5856" w:type="dxa"/>
            <w:tcBorders>
              <w:top w:val="nil"/>
              <w:left w:val="nil"/>
              <w:bottom w:val="nil"/>
              <w:right w:val="nil"/>
            </w:tcBorders>
            <w:shd w:val="clear" w:color="auto" w:fill="auto"/>
            <w:noWrap/>
            <w:vAlign w:val="center"/>
            <w:hideMark/>
          </w:tcPr>
          <w:p w14:paraId="09316786" w14:textId="77777777" w:rsidR="00CA515F" w:rsidRPr="00CA515F" w:rsidRDefault="00CA515F" w:rsidP="00D30327">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International Corporate Governance Network (ICGN)</w:t>
            </w:r>
          </w:p>
        </w:tc>
      </w:tr>
      <w:tr w:rsidR="00A40D18" w:rsidRPr="00D30327" w14:paraId="6043EE63" w14:textId="77777777" w:rsidTr="009F47CF">
        <w:trPr>
          <w:trHeight w:val="315"/>
        </w:trPr>
        <w:tc>
          <w:tcPr>
            <w:tcW w:w="4500" w:type="dxa"/>
            <w:tcBorders>
              <w:top w:val="nil"/>
              <w:left w:val="nil"/>
              <w:bottom w:val="nil"/>
              <w:right w:val="nil"/>
            </w:tcBorders>
            <w:shd w:val="clear" w:color="auto" w:fill="auto"/>
            <w:noWrap/>
            <w:vAlign w:val="center"/>
            <w:hideMark/>
          </w:tcPr>
          <w:p w14:paraId="3E39F6D8" w14:textId="77777777" w:rsidR="00A40D18" w:rsidRPr="00CA515F" w:rsidRDefault="00A40D18" w:rsidP="007F16CB">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 xml:space="preserve">Ms. Conchita Manabat </w:t>
            </w:r>
          </w:p>
        </w:tc>
        <w:tc>
          <w:tcPr>
            <w:tcW w:w="5856" w:type="dxa"/>
            <w:tcBorders>
              <w:top w:val="nil"/>
              <w:left w:val="nil"/>
              <w:bottom w:val="nil"/>
              <w:right w:val="nil"/>
            </w:tcBorders>
            <w:shd w:val="clear" w:color="auto" w:fill="auto"/>
            <w:noWrap/>
            <w:vAlign w:val="center"/>
            <w:hideMark/>
          </w:tcPr>
          <w:p w14:paraId="50BF91A9" w14:textId="77777777" w:rsidR="00A40D18" w:rsidRPr="00CA515F" w:rsidRDefault="00A40D18" w:rsidP="007F16CB">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International Association of Financial Executives Institutes (IAFEI)</w:t>
            </w:r>
          </w:p>
        </w:tc>
      </w:tr>
      <w:tr w:rsidR="00A40D18" w:rsidRPr="00D30327" w14:paraId="23E20AC5" w14:textId="77777777" w:rsidTr="009F47CF">
        <w:trPr>
          <w:trHeight w:val="315"/>
        </w:trPr>
        <w:tc>
          <w:tcPr>
            <w:tcW w:w="4500" w:type="dxa"/>
            <w:tcBorders>
              <w:top w:val="nil"/>
              <w:left w:val="nil"/>
              <w:bottom w:val="nil"/>
              <w:right w:val="nil"/>
            </w:tcBorders>
            <w:shd w:val="clear" w:color="auto" w:fill="auto"/>
            <w:noWrap/>
            <w:vAlign w:val="center"/>
            <w:hideMark/>
          </w:tcPr>
          <w:p w14:paraId="24EB343E" w14:textId="77777777" w:rsidR="00A40D18" w:rsidRPr="00CA515F" w:rsidRDefault="00A40D18" w:rsidP="007F16CB">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lastRenderedPageBreak/>
              <w:t>Mr. Paul Munter</w:t>
            </w:r>
          </w:p>
        </w:tc>
        <w:tc>
          <w:tcPr>
            <w:tcW w:w="5856" w:type="dxa"/>
            <w:tcBorders>
              <w:top w:val="nil"/>
              <w:left w:val="nil"/>
              <w:bottom w:val="nil"/>
              <w:right w:val="nil"/>
            </w:tcBorders>
            <w:shd w:val="clear" w:color="auto" w:fill="auto"/>
            <w:noWrap/>
            <w:vAlign w:val="center"/>
            <w:hideMark/>
          </w:tcPr>
          <w:p w14:paraId="6E3FE285" w14:textId="38D62B6C" w:rsidR="00A40D18" w:rsidRPr="00CA515F" w:rsidRDefault="00A40D18" w:rsidP="007F16CB">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International Organization of Securities Commissions (IOSCO)</w:t>
            </w:r>
          </w:p>
        </w:tc>
      </w:tr>
      <w:tr w:rsidR="00A40D18" w:rsidRPr="00CA515F" w14:paraId="5925C565" w14:textId="77777777" w:rsidTr="009F47CF">
        <w:trPr>
          <w:trHeight w:val="315"/>
        </w:trPr>
        <w:tc>
          <w:tcPr>
            <w:tcW w:w="4500" w:type="dxa"/>
            <w:tcBorders>
              <w:top w:val="nil"/>
              <w:left w:val="nil"/>
              <w:bottom w:val="nil"/>
              <w:right w:val="nil"/>
            </w:tcBorders>
            <w:shd w:val="clear" w:color="auto" w:fill="auto"/>
            <w:noWrap/>
            <w:vAlign w:val="center"/>
            <w:hideMark/>
          </w:tcPr>
          <w:p w14:paraId="589B6F3D" w14:textId="77777777" w:rsidR="00A40D18" w:rsidRPr="00CA515F" w:rsidRDefault="00A40D18" w:rsidP="007F16CB">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Mr. Takeshi Hirai</w:t>
            </w:r>
          </w:p>
        </w:tc>
        <w:tc>
          <w:tcPr>
            <w:tcW w:w="5856" w:type="dxa"/>
            <w:tcBorders>
              <w:top w:val="nil"/>
              <w:left w:val="nil"/>
              <w:bottom w:val="nil"/>
              <w:right w:val="nil"/>
            </w:tcBorders>
            <w:shd w:val="clear" w:color="auto" w:fill="auto"/>
            <w:noWrap/>
            <w:vAlign w:val="center"/>
            <w:hideMark/>
          </w:tcPr>
          <w:p w14:paraId="5E074D1A" w14:textId="226D5814" w:rsidR="00A40D18" w:rsidRPr="00CA515F" w:rsidRDefault="00A40D18" w:rsidP="007F16CB">
            <w:pPr>
              <w:spacing w:before="60" w:after="60" w:line="280" w:lineRule="atLeast"/>
              <w:jc w:val="both"/>
              <w:rPr>
                <w:rFonts w:ascii="Arial" w:hAnsi="Arial" w:cs="Arial"/>
                <w:color w:val="000000"/>
                <w:kern w:val="0"/>
                <w:sz w:val="20"/>
                <w:szCs w:val="20"/>
                <w:lang w:bidi="ar-SA"/>
              </w:rPr>
            </w:pPr>
            <w:r>
              <w:rPr>
                <w:rFonts w:ascii="Arial" w:hAnsi="Arial" w:cs="Arial"/>
                <w:color w:val="000000"/>
                <w:kern w:val="0"/>
                <w:sz w:val="20"/>
                <w:szCs w:val="20"/>
                <w:lang w:bidi="ar-SA"/>
              </w:rPr>
              <w:t>IOSCO</w:t>
            </w:r>
          </w:p>
        </w:tc>
      </w:tr>
      <w:tr w:rsidR="00A40D18" w:rsidRPr="00D30327" w14:paraId="22928640" w14:textId="77777777" w:rsidTr="009F47CF">
        <w:trPr>
          <w:trHeight w:val="315"/>
        </w:trPr>
        <w:tc>
          <w:tcPr>
            <w:tcW w:w="4500" w:type="dxa"/>
            <w:tcBorders>
              <w:top w:val="nil"/>
              <w:left w:val="nil"/>
              <w:bottom w:val="nil"/>
              <w:right w:val="nil"/>
            </w:tcBorders>
            <w:shd w:val="clear" w:color="auto" w:fill="auto"/>
            <w:noWrap/>
            <w:vAlign w:val="center"/>
            <w:hideMark/>
          </w:tcPr>
          <w:p w14:paraId="4FA81A64" w14:textId="77777777" w:rsidR="00A40D18" w:rsidRPr="00CA515F" w:rsidRDefault="00A40D18" w:rsidP="007F16CB">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Mr. Hüseyin Yurdakul</w:t>
            </w:r>
          </w:p>
        </w:tc>
        <w:tc>
          <w:tcPr>
            <w:tcW w:w="5856" w:type="dxa"/>
            <w:tcBorders>
              <w:top w:val="nil"/>
              <w:left w:val="nil"/>
              <w:bottom w:val="nil"/>
              <w:right w:val="nil"/>
            </w:tcBorders>
            <w:shd w:val="clear" w:color="auto" w:fill="auto"/>
            <w:noWrap/>
            <w:vAlign w:val="center"/>
            <w:hideMark/>
          </w:tcPr>
          <w:p w14:paraId="7F094B16" w14:textId="77777777" w:rsidR="00A40D18" w:rsidRPr="00CA515F" w:rsidRDefault="00A40D18" w:rsidP="007F16CB">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IOSCO</w:t>
            </w:r>
          </w:p>
        </w:tc>
      </w:tr>
      <w:tr w:rsidR="00A40D18" w:rsidRPr="00CA515F" w14:paraId="1B283DAE" w14:textId="77777777" w:rsidTr="009F47CF">
        <w:trPr>
          <w:trHeight w:val="315"/>
        </w:trPr>
        <w:tc>
          <w:tcPr>
            <w:tcW w:w="4500" w:type="dxa"/>
            <w:tcBorders>
              <w:top w:val="nil"/>
              <w:left w:val="nil"/>
              <w:bottom w:val="nil"/>
              <w:right w:val="nil"/>
            </w:tcBorders>
            <w:shd w:val="clear" w:color="auto" w:fill="auto"/>
            <w:noWrap/>
            <w:vAlign w:val="center"/>
            <w:hideMark/>
          </w:tcPr>
          <w:p w14:paraId="77DCB097" w14:textId="77777777" w:rsidR="00A40D18" w:rsidRPr="00CA515F" w:rsidRDefault="00A40D18" w:rsidP="007F16CB">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Mr. Gregg Ruthman</w:t>
            </w:r>
          </w:p>
        </w:tc>
        <w:tc>
          <w:tcPr>
            <w:tcW w:w="5856" w:type="dxa"/>
            <w:tcBorders>
              <w:top w:val="nil"/>
              <w:left w:val="nil"/>
              <w:bottom w:val="nil"/>
              <w:right w:val="nil"/>
            </w:tcBorders>
            <w:shd w:val="clear" w:color="auto" w:fill="auto"/>
            <w:noWrap/>
            <w:vAlign w:val="center"/>
            <w:hideMark/>
          </w:tcPr>
          <w:p w14:paraId="686F915B" w14:textId="77777777" w:rsidR="00A40D18" w:rsidRPr="00CA515F" w:rsidRDefault="00A40D18" w:rsidP="007F16CB">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International Organization of Supreme Audit Institutions (INTOSAI)</w:t>
            </w:r>
          </w:p>
        </w:tc>
      </w:tr>
      <w:tr w:rsidR="002E791C" w:rsidRPr="00D30327" w14:paraId="3AEBD43D" w14:textId="77777777" w:rsidTr="009F47CF">
        <w:trPr>
          <w:trHeight w:val="315"/>
        </w:trPr>
        <w:tc>
          <w:tcPr>
            <w:tcW w:w="4500" w:type="dxa"/>
            <w:tcBorders>
              <w:top w:val="nil"/>
              <w:left w:val="nil"/>
              <w:bottom w:val="nil"/>
              <w:right w:val="nil"/>
            </w:tcBorders>
            <w:shd w:val="clear" w:color="auto" w:fill="auto"/>
            <w:noWrap/>
            <w:vAlign w:val="center"/>
            <w:hideMark/>
          </w:tcPr>
          <w:p w14:paraId="383B9BF9" w14:textId="77777777" w:rsidR="002E791C" w:rsidRPr="00CA515F" w:rsidRDefault="002E791C" w:rsidP="007F16CB">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Mr. Kazuhiro Yoshii</w:t>
            </w:r>
          </w:p>
        </w:tc>
        <w:tc>
          <w:tcPr>
            <w:tcW w:w="5856" w:type="dxa"/>
            <w:tcBorders>
              <w:top w:val="nil"/>
              <w:left w:val="nil"/>
              <w:bottom w:val="nil"/>
              <w:right w:val="nil"/>
            </w:tcBorders>
            <w:shd w:val="clear" w:color="auto" w:fill="auto"/>
            <w:noWrap/>
            <w:vAlign w:val="center"/>
            <w:hideMark/>
          </w:tcPr>
          <w:p w14:paraId="61DB7386" w14:textId="77777777" w:rsidR="002E791C" w:rsidRPr="00CA515F" w:rsidRDefault="002E791C" w:rsidP="007F16CB">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Japan Securities Dealers Association (JSDA)</w:t>
            </w:r>
          </w:p>
        </w:tc>
      </w:tr>
      <w:tr w:rsidR="00A40D18" w:rsidRPr="00D30327" w14:paraId="6F869939" w14:textId="77777777" w:rsidTr="009F47CF">
        <w:trPr>
          <w:trHeight w:val="315"/>
        </w:trPr>
        <w:tc>
          <w:tcPr>
            <w:tcW w:w="4500" w:type="dxa"/>
            <w:tcBorders>
              <w:top w:val="nil"/>
              <w:left w:val="nil"/>
              <w:bottom w:val="nil"/>
              <w:right w:val="nil"/>
            </w:tcBorders>
            <w:shd w:val="clear" w:color="auto" w:fill="auto"/>
            <w:noWrap/>
            <w:vAlign w:val="center"/>
            <w:hideMark/>
          </w:tcPr>
          <w:p w14:paraId="3427729B" w14:textId="77777777" w:rsidR="00A40D18" w:rsidRPr="00CA515F" w:rsidRDefault="00A40D18" w:rsidP="007F16CB">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Ms. Inanc Yazar</w:t>
            </w:r>
          </w:p>
        </w:tc>
        <w:tc>
          <w:tcPr>
            <w:tcW w:w="5856" w:type="dxa"/>
            <w:tcBorders>
              <w:top w:val="nil"/>
              <w:left w:val="nil"/>
              <w:bottom w:val="nil"/>
              <w:right w:val="nil"/>
            </w:tcBorders>
            <w:shd w:val="clear" w:color="auto" w:fill="auto"/>
            <w:noWrap/>
            <w:vAlign w:val="center"/>
            <w:hideMark/>
          </w:tcPr>
          <w:p w14:paraId="68646BC0" w14:textId="79B78337" w:rsidR="00A40D18" w:rsidRPr="00CA515F" w:rsidRDefault="00A40D18" w:rsidP="007F16CB">
            <w:pPr>
              <w:spacing w:before="60" w:after="60" w:line="280" w:lineRule="atLeast"/>
              <w:jc w:val="both"/>
              <w:rPr>
                <w:rFonts w:ascii="Arial" w:hAnsi="Arial" w:cs="Arial"/>
                <w:color w:val="000000"/>
                <w:kern w:val="0"/>
                <w:sz w:val="20"/>
                <w:szCs w:val="20"/>
                <w:lang w:bidi="ar-SA"/>
              </w:rPr>
            </w:pPr>
            <w:proofErr w:type="spellStart"/>
            <w:r w:rsidRPr="00CA515F">
              <w:rPr>
                <w:rFonts w:ascii="Arial" w:hAnsi="Arial" w:cs="Arial"/>
                <w:color w:val="000000"/>
                <w:kern w:val="0"/>
                <w:sz w:val="20"/>
                <w:szCs w:val="20"/>
                <w:lang w:bidi="ar-SA"/>
              </w:rPr>
              <w:t>Organi</w:t>
            </w:r>
            <w:r w:rsidR="00FC0B42">
              <w:rPr>
                <w:rFonts w:ascii="Arial" w:hAnsi="Arial" w:cs="Arial"/>
                <w:color w:val="000000"/>
                <w:kern w:val="0"/>
                <w:sz w:val="20"/>
                <w:szCs w:val="20"/>
                <w:lang w:bidi="ar-SA"/>
              </w:rPr>
              <w:t>s</w:t>
            </w:r>
            <w:r w:rsidRPr="00CA515F">
              <w:rPr>
                <w:rFonts w:ascii="Arial" w:hAnsi="Arial" w:cs="Arial"/>
                <w:color w:val="000000"/>
                <w:kern w:val="0"/>
                <w:sz w:val="20"/>
                <w:szCs w:val="20"/>
                <w:lang w:bidi="ar-SA"/>
              </w:rPr>
              <w:t>ation</w:t>
            </w:r>
            <w:proofErr w:type="spellEnd"/>
            <w:r w:rsidRPr="00CA515F">
              <w:rPr>
                <w:rFonts w:ascii="Arial" w:hAnsi="Arial" w:cs="Arial"/>
                <w:color w:val="000000"/>
                <w:kern w:val="0"/>
                <w:sz w:val="20"/>
                <w:szCs w:val="20"/>
                <w:lang w:bidi="ar-SA"/>
              </w:rPr>
              <w:t xml:space="preserve"> for Economic Cooperation and Development (OECD)</w:t>
            </w:r>
          </w:p>
        </w:tc>
      </w:tr>
      <w:tr w:rsidR="00CA515F" w:rsidRPr="00CA515F" w14:paraId="2854782D" w14:textId="77777777" w:rsidTr="009F47CF">
        <w:trPr>
          <w:trHeight w:val="315"/>
        </w:trPr>
        <w:tc>
          <w:tcPr>
            <w:tcW w:w="4500" w:type="dxa"/>
            <w:tcBorders>
              <w:top w:val="nil"/>
              <w:left w:val="nil"/>
              <w:bottom w:val="nil"/>
              <w:right w:val="nil"/>
            </w:tcBorders>
            <w:shd w:val="clear" w:color="auto" w:fill="auto"/>
            <w:noWrap/>
            <w:vAlign w:val="center"/>
            <w:hideMark/>
          </w:tcPr>
          <w:p w14:paraId="3922AFBF" w14:textId="77777777" w:rsidR="00CA515F" w:rsidRPr="00CA515F" w:rsidRDefault="00CA515F" w:rsidP="00D30327">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Ms. Asha Mubarak</w:t>
            </w:r>
          </w:p>
        </w:tc>
        <w:tc>
          <w:tcPr>
            <w:tcW w:w="5856" w:type="dxa"/>
            <w:tcBorders>
              <w:top w:val="nil"/>
              <w:left w:val="nil"/>
              <w:bottom w:val="nil"/>
              <w:right w:val="nil"/>
            </w:tcBorders>
            <w:shd w:val="clear" w:color="auto" w:fill="auto"/>
            <w:noWrap/>
            <w:vAlign w:val="center"/>
            <w:hideMark/>
          </w:tcPr>
          <w:p w14:paraId="02BD0424" w14:textId="77777777" w:rsidR="00CA515F" w:rsidRPr="00CA515F" w:rsidRDefault="00CA515F" w:rsidP="00D30327">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Sri Lanka Accounting and Auditing Standards Monitoring Board (SLAASMB)</w:t>
            </w:r>
          </w:p>
        </w:tc>
      </w:tr>
      <w:tr w:rsidR="00CA515F" w:rsidRPr="00D30327" w14:paraId="5898BC1E" w14:textId="77777777" w:rsidTr="009F47CF">
        <w:trPr>
          <w:trHeight w:val="315"/>
        </w:trPr>
        <w:tc>
          <w:tcPr>
            <w:tcW w:w="4500" w:type="dxa"/>
            <w:tcBorders>
              <w:top w:val="nil"/>
              <w:left w:val="nil"/>
              <w:bottom w:val="nil"/>
              <w:right w:val="nil"/>
            </w:tcBorders>
            <w:shd w:val="clear" w:color="auto" w:fill="auto"/>
            <w:noWrap/>
            <w:vAlign w:val="center"/>
            <w:hideMark/>
          </w:tcPr>
          <w:p w14:paraId="5B04A238" w14:textId="77777777" w:rsidR="00CA515F" w:rsidRPr="00CA515F" w:rsidRDefault="00CA515F" w:rsidP="00D30327">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Ms. Wei Meng</w:t>
            </w:r>
          </w:p>
        </w:tc>
        <w:tc>
          <w:tcPr>
            <w:tcW w:w="5856" w:type="dxa"/>
            <w:tcBorders>
              <w:top w:val="nil"/>
              <w:left w:val="nil"/>
              <w:bottom w:val="nil"/>
              <w:right w:val="nil"/>
            </w:tcBorders>
            <w:shd w:val="clear" w:color="auto" w:fill="auto"/>
            <w:noWrap/>
            <w:vAlign w:val="center"/>
            <w:hideMark/>
          </w:tcPr>
          <w:p w14:paraId="5BD013E9" w14:textId="77777777" w:rsidR="00CA515F" w:rsidRPr="00CA515F" w:rsidRDefault="00CA515F" w:rsidP="00D30327">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World Federation of Exchanges (WFE)</w:t>
            </w:r>
          </w:p>
        </w:tc>
      </w:tr>
      <w:tr w:rsidR="00CA515F" w:rsidRPr="00D30327" w14:paraId="139BE026" w14:textId="77777777" w:rsidTr="009F47CF">
        <w:trPr>
          <w:trHeight w:val="315"/>
        </w:trPr>
        <w:tc>
          <w:tcPr>
            <w:tcW w:w="4500" w:type="dxa"/>
            <w:tcBorders>
              <w:top w:val="nil"/>
              <w:left w:val="nil"/>
              <w:bottom w:val="nil"/>
              <w:right w:val="nil"/>
            </w:tcBorders>
            <w:shd w:val="clear" w:color="auto" w:fill="auto"/>
            <w:noWrap/>
            <w:vAlign w:val="center"/>
            <w:hideMark/>
          </w:tcPr>
          <w:p w14:paraId="7209BEA6" w14:textId="46AB3C56" w:rsidR="00CA515F" w:rsidRPr="00D30327" w:rsidRDefault="00CA515F" w:rsidP="00CA515F">
            <w:pPr>
              <w:jc w:val="both"/>
              <w:rPr>
                <w:rFonts w:ascii="Arial" w:hAnsi="Arial" w:cs="Arial"/>
                <w:b/>
                <w:bCs/>
                <w:color w:val="000000"/>
                <w:kern w:val="0"/>
                <w:sz w:val="20"/>
                <w:szCs w:val="20"/>
                <w:lang w:bidi="ar-SA"/>
              </w:rPr>
            </w:pPr>
            <w:r w:rsidRPr="00D30327">
              <w:rPr>
                <w:rFonts w:ascii="Arial" w:hAnsi="Arial" w:cs="Arial"/>
                <w:b/>
                <w:bCs/>
                <w:color w:val="000000"/>
                <w:kern w:val="0"/>
                <w:sz w:val="20"/>
                <w:szCs w:val="20"/>
                <w:lang w:bidi="ar-SA"/>
              </w:rPr>
              <w:t>Observers</w:t>
            </w:r>
          </w:p>
        </w:tc>
        <w:tc>
          <w:tcPr>
            <w:tcW w:w="5856" w:type="dxa"/>
            <w:tcBorders>
              <w:top w:val="nil"/>
              <w:left w:val="nil"/>
              <w:bottom w:val="nil"/>
              <w:right w:val="nil"/>
            </w:tcBorders>
            <w:shd w:val="clear" w:color="auto" w:fill="auto"/>
            <w:noWrap/>
            <w:vAlign w:val="center"/>
            <w:hideMark/>
          </w:tcPr>
          <w:p w14:paraId="7AE3E382" w14:textId="77777777" w:rsidR="00CA515F" w:rsidRPr="00D30327" w:rsidRDefault="00CA515F" w:rsidP="00CA515F">
            <w:pPr>
              <w:jc w:val="both"/>
              <w:rPr>
                <w:rFonts w:ascii="Arial" w:hAnsi="Arial" w:cs="Arial"/>
                <w:b/>
                <w:bCs/>
                <w:color w:val="000000"/>
                <w:kern w:val="0"/>
                <w:sz w:val="20"/>
                <w:szCs w:val="20"/>
                <w:lang w:bidi="ar-SA"/>
              </w:rPr>
            </w:pPr>
          </w:p>
        </w:tc>
      </w:tr>
      <w:tr w:rsidR="00CA515F" w:rsidRPr="00D30327" w14:paraId="4FD2E02A" w14:textId="77777777" w:rsidTr="009F47CF">
        <w:trPr>
          <w:trHeight w:val="315"/>
        </w:trPr>
        <w:tc>
          <w:tcPr>
            <w:tcW w:w="4500" w:type="dxa"/>
            <w:tcBorders>
              <w:top w:val="nil"/>
              <w:left w:val="nil"/>
              <w:right w:val="nil"/>
            </w:tcBorders>
            <w:shd w:val="clear" w:color="auto" w:fill="auto"/>
            <w:noWrap/>
            <w:vAlign w:val="center"/>
            <w:hideMark/>
          </w:tcPr>
          <w:p w14:paraId="5DF2D743" w14:textId="3AAF3811" w:rsidR="00CA515F" w:rsidRPr="00CA515F" w:rsidRDefault="00A55B3F" w:rsidP="00D30327">
            <w:pPr>
              <w:spacing w:before="60" w:after="60" w:line="280" w:lineRule="atLeast"/>
              <w:jc w:val="both"/>
              <w:rPr>
                <w:rFonts w:ascii="Arial" w:hAnsi="Arial" w:cs="Arial"/>
                <w:color w:val="000000"/>
                <w:kern w:val="0"/>
                <w:sz w:val="20"/>
                <w:szCs w:val="20"/>
                <w:lang w:bidi="ar-SA"/>
              </w:rPr>
            </w:pPr>
            <w:r w:rsidRPr="00D30327">
              <w:rPr>
                <w:rFonts w:ascii="Arial" w:hAnsi="Arial" w:cs="Arial"/>
                <w:color w:val="000000"/>
                <w:kern w:val="0"/>
                <w:sz w:val="20"/>
                <w:szCs w:val="20"/>
                <w:lang w:bidi="ar-SA"/>
              </w:rPr>
              <w:t>Ms. Megan Zietsman</w:t>
            </w:r>
            <w:r w:rsidRPr="00D30327">
              <w:rPr>
                <w:rFonts w:ascii="Arial" w:hAnsi="Arial" w:cs="Arial"/>
                <w:color w:val="000000"/>
                <w:kern w:val="0"/>
                <w:sz w:val="20"/>
                <w:szCs w:val="20"/>
                <w:lang w:bidi="ar-SA"/>
              </w:rPr>
              <w:footnoteReference w:customMarkFollows="1" w:id="2"/>
              <w:t>**</w:t>
            </w:r>
          </w:p>
        </w:tc>
        <w:tc>
          <w:tcPr>
            <w:tcW w:w="5856" w:type="dxa"/>
            <w:tcBorders>
              <w:top w:val="nil"/>
              <w:left w:val="nil"/>
              <w:right w:val="nil"/>
            </w:tcBorders>
            <w:shd w:val="clear" w:color="auto" w:fill="auto"/>
            <w:noWrap/>
            <w:vAlign w:val="center"/>
            <w:hideMark/>
          </w:tcPr>
          <w:p w14:paraId="48390DCA" w14:textId="77777777" w:rsidR="00CA515F" w:rsidRPr="00CA515F" w:rsidRDefault="00CA515F" w:rsidP="00D30327">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United States Public Company Accounting Oversight Board (PCAOB)</w:t>
            </w:r>
          </w:p>
        </w:tc>
      </w:tr>
      <w:tr w:rsidR="00CA515F" w:rsidRPr="00D30327" w14:paraId="5ECC3235" w14:textId="77777777" w:rsidTr="009F47CF">
        <w:trPr>
          <w:trHeight w:val="315"/>
        </w:trPr>
        <w:tc>
          <w:tcPr>
            <w:tcW w:w="4500" w:type="dxa"/>
            <w:tcBorders>
              <w:top w:val="nil"/>
              <w:bottom w:val="nil"/>
              <w:right w:val="nil"/>
            </w:tcBorders>
            <w:shd w:val="clear" w:color="auto" w:fill="auto"/>
            <w:noWrap/>
            <w:vAlign w:val="bottom"/>
            <w:hideMark/>
          </w:tcPr>
          <w:p w14:paraId="67EE86AB" w14:textId="1031C3F4" w:rsidR="00CA515F" w:rsidRPr="00CA515F" w:rsidRDefault="00CA515F" w:rsidP="00D30327">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Mr. George Kabwe</w:t>
            </w:r>
            <w:r w:rsidR="00A40D18">
              <w:rPr>
                <w:rStyle w:val="FootnoteReference"/>
                <w:rFonts w:ascii="Arial" w:hAnsi="Arial" w:cs="Arial"/>
                <w:color w:val="000000"/>
                <w:kern w:val="0"/>
                <w:sz w:val="20"/>
                <w:szCs w:val="20"/>
                <w:lang w:bidi="ar-SA"/>
              </w:rPr>
              <w:footnoteReference w:id="3"/>
            </w:r>
            <w:r w:rsidR="00B84F3E">
              <w:rPr>
                <w:rFonts w:ascii="Arial" w:hAnsi="Arial" w:cs="Arial"/>
                <w:color w:val="000000"/>
                <w:kern w:val="0"/>
                <w:sz w:val="20"/>
                <w:szCs w:val="20"/>
                <w:lang w:bidi="ar-SA"/>
              </w:rPr>
              <w:t xml:space="preserve"> </w:t>
            </w:r>
          </w:p>
        </w:tc>
        <w:tc>
          <w:tcPr>
            <w:tcW w:w="5856" w:type="dxa"/>
            <w:tcBorders>
              <w:top w:val="nil"/>
              <w:left w:val="nil"/>
              <w:bottom w:val="nil"/>
              <w:right w:val="nil"/>
            </w:tcBorders>
            <w:shd w:val="clear" w:color="auto" w:fill="auto"/>
            <w:noWrap/>
            <w:vAlign w:val="bottom"/>
            <w:hideMark/>
          </w:tcPr>
          <w:p w14:paraId="44B13F0A" w14:textId="7EC70D5A" w:rsidR="00CA515F" w:rsidRPr="00CA515F" w:rsidRDefault="00CA515F" w:rsidP="00D30327">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International Monetary Fund</w:t>
            </w:r>
            <w:r w:rsidR="00A40D18">
              <w:rPr>
                <w:rFonts w:ascii="Arial" w:hAnsi="Arial" w:cs="Arial"/>
                <w:color w:val="000000"/>
                <w:kern w:val="0"/>
                <w:sz w:val="20"/>
                <w:szCs w:val="20"/>
                <w:lang w:bidi="ar-SA"/>
              </w:rPr>
              <w:t xml:space="preserve"> (IMF)</w:t>
            </w:r>
          </w:p>
        </w:tc>
      </w:tr>
      <w:tr w:rsidR="00CA515F" w:rsidRPr="00D30327" w14:paraId="7F4D062E" w14:textId="77777777" w:rsidTr="009F47CF">
        <w:trPr>
          <w:trHeight w:val="315"/>
        </w:trPr>
        <w:tc>
          <w:tcPr>
            <w:tcW w:w="4500" w:type="dxa"/>
            <w:tcBorders>
              <w:top w:val="nil"/>
              <w:left w:val="nil"/>
              <w:bottom w:val="nil"/>
              <w:right w:val="nil"/>
            </w:tcBorders>
            <w:shd w:val="clear" w:color="auto" w:fill="auto"/>
            <w:noWrap/>
            <w:vAlign w:val="bottom"/>
            <w:hideMark/>
          </w:tcPr>
          <w:p w14:paraId="5AAEF158" w14:textId="1CDED0BE" w:rsidR="00CA515F" w:rsidRPr="00CA515F" w:rsidRDefault="00CA515F" w:rsidP="00D30327">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Ms. Dawn McGeachy</w:t>
            </w:r>
            <w:r w:rsidR="003A12B5">
              <w:rPr>
                <w:rFonts w:ascii="Arial" w:hAnsi="Arial" w:cs="Arial"/>
                <w:color w:val="000000"/>
                <w:kern w:val="0"/>
                <w:sz w:val="20"/>
                <w:szCs w:val="20"/>
                <w:lang w:bidi="ar-SA"/>
              </w:rPr>
              <w:t>-Colby</w:t>
            </w:r>
          </w:p>
        </w:tc>
        <w:tc>
          <w:tcPr>
            <w:tcW w:w="5856" w:type="dxa"/>
            <w:tcBorders>
              <w:top w:val="nil"/>
              <w:left w:val="nil"/>
              <w:bottom w:val="nil"/>
              <w:right w:val="nil"/>
            </w:tcBorders>
            <w:shd w:val="clear" w:color="auto" w:fill="auto"/>
            <w:noWrap/>
            <w:vAlign w:val="bottom"/>
            <w:hideMark/>
          </w:tcPr>
          <w:p w14:paraId="046DB1DC" w14:textId="60371B90" w:rsidR="00CA515F" w:rsidRPr="00CA515F" w:rsidRDefault="00FC0B42" w:rsidP="00D30327">
            <w:pPr>
              <w:spacing w:before="60" w:after="60" w:line="280" w:lineRule="atLeast"/>
              <w:jc w:val="both"/>
              <w:rPr>
                <w:rFonts w:ascii="Arial" w:hAnsi="Arial" w:cs="Arial"/>
                <w:color w:val="000000"/>
                <w:kern w:val="0"/>
                <w:sz w:val="20"/>
                <w:szCs w:val="20"/>
                <w:lang w:bidi="ar-SA"/>
              </w:rPr>
            </w:pPr>
            <w:r>
              <w:rPr>
                <w:rFonts w:ascii="Arial" w:hAnsi="Arial" w:cs="Arial"/>
                <w:color w:val="000000"/>
                <w:kern w:val="0"/>
                <w:sz w:val="20"/>
                <w:szCs w:val="20"/>
                <w:lang w:bidi="ar-SA"/>
              </w:rPr>
              <w:t>IFAC SMP Advisory Group</w:t>
            </w:r>
          </w:p>
        </w:tc>
      </w:tr>
      <w:tr w:rsidR="00CA515F" w:rsidRPr="00D30327" w14:paraId="72CD6ADE" w14:textId="77777777" w:rsidTr="009F47CF">
        <w:trPr>
          <w:trHeight w:val="315"/>
        </w:trPr>
        <w:tc>
          <w:tcPr>
            <w:tcW w:w="4500" w:type="dxa"/>
            <w:tcBorders>
              <w:top w:val="nil"/>
              <w:left w:val="nil"/>
              <w:bottom w:val="nil"/>
              <w:right w:val="nil"/>
            </w:tcBorders>
            <w:shd w:val="clear" w:color="auto" w:fill="auto"/>
            <w:noWrap/>
            <w:vAlign w:val="center"/>
            <w:hideMark/>
          </w:tcPr>
          <w:p w14:paraId="43BC972E" w14:textId="02B9C86F" w:rsidR="00CA515F" w:rsidRPr="00D30327" w:rsidRDefault="00CA515F" w:rsidP="00D30327">
            <w:pPr>
              <w:spacing w:before="60" w:after="60" w:line="280" w:lineRule="atLeast"/>
              <w:jc w:val="both"/>
              <w:rPr>
                <w:rFonts w:ascii="Arial" w:hAnsi="Arial" w:cs="Arial"/>
                <w:b/>
                <w:bCs/>
                <w:color w:val="000000"/>
                <w:kern w:val="0"/>
                <w:sz w:val="20"/>
                <w:szCs w:val="20"/>
                <w:lang w:bidi="ar-SA"/>
              </w:rPr>
            </w:pPr>
            <w:r w:rsidRPr="00D30327">
              <w:rPr>
                <w:rFonts w:ascii="Arial" w:hAnsi="Arial" w:cs="Arial"/>
                <w:b/>
                <w:bCs/>
                <w:color w:val="000000"/>
                <w:kern w:val="0"/>
                <w:sz w:val="20"/>
                <w:szCs w:val="20"/>
                <w:lang w:bidi="ar-SA"/>
              </w:rPr>
              <w:t>IAASB and IESBA Members and Staff</w:t>
            </w:r>
          </w:p>
        </w:tc>
        <w:tc>
          <w:tcPr>
            <w:tcW w:w="5856" w:type="dxa"/>
            <w:tcBorders>
              <w:top w:val="nil"/>
              <w:left w:val="nil"/>
              <w:bottom w:val="nil"/>
              <w:right w:val="nil"/>
            </w:tcBorders>
            <w:shd w:val="clear" w:color="auto" w:fill="auto"/>
            <w:noWrap/>
            <w:vAlign w:val="center"/>
            <w:hideMark/>
          </w:tcPr>
          <w:p w14:paraId="350097D4" w14:textId="77777777" w:rsidR="00CA515F" w:rsidRPr="00D30327" w:rsidRDefault="00CA515F" w:rsidP="00D30327">
            <w:pPr>
              <w:spacing w:before="60" w:after="60" w:line="280" w:lineRule="atLeast"/>
              <w:jc w:val="both"/>
              <w:rPr>
                <w:rFonts w:ascii="Arial" w:hAnsi="Arial" w:cs="Arial"/>
                <w:b/>
                <w:bCs/>
                <w:color w:val="000000"/>
                <w:kern w:val="0"/>
                <w:sz w:val="20"/>
                <w:szCs w:val="20"/>
                <w:lang w:bidi="ar-SA"/>
              </w:rPr>
            </w:pPr>
          </w:p>
        </w:tc>
      </w:tr>
      <w:tr w:rsidR="00CA515F" w:rsidRPr="00D30327" w14:paraId="3B4BCC11" w14:textId="77777777" w:rsidTr="009F47CF">
        <w:trPr>
          <w:trHeight w:val="315"/>
        </w:trPr>
        <w:tc>
          <w:tcPr>
            <w:tcW w:w="4500" w:type="dxa"/>
            <w:tcBorders>
              <w:top w:val="nil"/>
              <w:left w:val="nil"/>
              <w:bottom w:val="nil"/>
              <w:right w:val="nil"/>
            </w:tcBorders>
            <w:shd w:val="clear" w:color="auto" w:fill="auto"/>
            <w:noWrap/>
            <w:vAlign w:val="center"/>
            <w:hideMark/>
          </w:tcPr>
          <w:p w14:paraId="4D89B218" w14:textId="77777777" w:rsidR="00CA515F" w:rsidRPr="00CA515F" w:rsidRDefault="00CA515F" w:rsidP="00D30327">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Mr. Tom Seidenstein</w:t>
            </w:r>
          </w:p>
        </w:tc>
        <w:tc>
          <w:tcPr>
            <w:tcW w:w="5856" w:type="dxa"/>
            <w:tcBorders>
              <w:top w:val="nil"/>
              <w:left w:val="nil"/>
              <w:bottom w:val="nil"/>
              <w:right w:val="nil"/>
            </w:tcBorders>
            <w:shd w:val="clear" w:color="auto" w:fill="auto"/>
            <w:noWrap/>
            <w:vAlign w:val="center"/>
            <w:hideMark/>
          </w:tcPr>
          <w:p w14:paraId="36822ED7" w14:textId="77777777" w:rsidR="00CA515F" w:rsidRPr="00CA515F" w:rsidRDefault="00CA515F" w:rsidP="00D30327">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 xml:space="preserve">IAASB Chair </w:t>
            </w:r>
          </w:p>
        </w:tc>
      </w:tr>
      <w:tr w:rsidR="00085858" w:rsidRPr="00D30327" w14:paraId="64C58175" w14:textId="77777777" w:rsidTr="009F47CF">
        <w:trPr>
          <w:trHeight w:val="315"/>
        </w:trPr>
        <w:tc>
          <w:tcPr>
            <w:tcW w:w="4500" w:type="dxa"/>
            <w:tcBorders>
              <w:top w:val="nil"/>
              <w:left w:val="nil"/>
              <w:bottom w:val="nil"/>
              <w:right w:val="nil"/>
            </w:tcBorders>
            <w:shd w:val="clear" w:color="auto" w:fill="auto"/>
            <w:noWrap/>
            <w:vAlign w:val="center"/>
            <w:hideMark/>
          </w:tcPr>
          <w:p w14:paraId="3499FE46" w14:textId="77777777" w:rsidR="00085858" w:rsidRPr="00CA515F" w:rsidRDefault="00085858" w:rsidP="007F16CB">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Ms.</w:t>
            </w:r>
            <w:r w:rsidRPr="00E01515">
              <w:rPr>
                <w:rFonts w:ascii="Arial" w:hAnsi="Arial" w:cs="Arial"/>
                <w:color w:val="000000"/>
                <w:kern w:val="0"/>
                <w:sz w:val="20"/>
                <w:szCs w:val="20"/>
                <w:lang w:bidi="ar-SA"/>
              </w:rPr>
              <w:t xml:space="preserve"> </w:t>
            </w:r>
            <w:r w:rsidRPr="00CA515F">
              <w:rPr>
                <w:rFonts w:ascii="Arial" w:hAnsi="Arial" w:cs="Arial"/>
                <w:color w:val="000000"/>
                <w:kern w:val="0"/>
                <w:sz w:val="20"/>
                <w:szCs w:val="20"/>
                <w:lang w:bidi="ar-SA"/>
              </w:rPr>
              <w:t>Fiona Campbell</w:t>
            </w:r>
          </w:p>
        </w:tc>
        <w:tc>
          <w:tcPr>
            <w:tcW w:w="5856" w:type="dxa"/>
            <w:tcBorders>
              <w:top w:val="nil"/>
              <w:left w:val="nil"/>
              <w:bottom w:val="nil"/>
              <w:right w:val="nil"/>
            </w:tcBorders>
            <w:shd w:val="clear" w:color="auto" w:fill="auto"/>
            <w:noWrap/>
            <w:vAlign w:val="bottom"/>
            <w:hideMark/>
          </w:tcPr>
          <w:p w14:paraId="12BC81A0" w14:textId="77777777" w:rsidR="00085858" w:rsidRPr="00CA515F" w:rsidRDefault="00085858" w:rsidP="007F16CB">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IAASB Deputy Chair</w:t>
            </w:r>
          </w:p>
        </w:tc>
      </w:tr>
      <w:tr w:rsidR="00CA515F" w:rsidRPr="00D30327" w14:paraId="0CB86E7B" w14:textId="77777777" w:rsidTr="009F47CF">
        <w:trPr>
          <w:trHeight w:val="315"/>
        </w:trPr>
        <w:tc>
          <w:tcPr>
            <w:tcW w:w="4500" w:type="dxa"/>
            <w:tcBorders>
              <w:top w:val="nil"/>
              <w:left w:val="nil"/>
              <w:bottom w:val="nil"/>
              <w:right w:val="nil"/>
            </w:tcBorders>
            <w:shd w:val="clear" w:color="auto" w:fill="auto"/>
            <w:noWrap/>
            <w:vAlign w:val="center"/>
            <w:hideMark/>
          </w:tcPr>
          <w:p w14:paraId="65E07979" w14:textId="3D295ECB" w:rsidR="00CA515F" w:rsidRPr="00CA515F" w:rsidRDefault="00305E8D" w:rsidP="00D30327">
            <w:pPr>
              <w:spacing w:before="60" w:after="60" w:line="280" w:lineRule="atLeast"/>
              <w:jc w:val="both"/>
              <w:rPr>
                <w:rFonts w:ascii="Arial" w:hAnsi="Arial" w:cs="Arial"/>
                <w:color w:val="000000"/>
                <w:kern w:val="0"/>
                <w:sz w:val="20"/>
                <w:szCs w:val="20"/>
                <w:lang w:bidi="ar-SA"/>
              </w:rPr>
            </w:pPr>
            <w:r>
              <w:rPr>
                <w:rFonts w:ascii="Arial" w:hAnsi="Arial" w:cs="Arial"/>
                <w:color w:val="000000"/>
                <w:kern w:val="0"/>
                <w:sz w:val="20"/>
                <w:szCs w:val="20"/>
                <w:lang w:bidi="ar-SA"/>
              </w:rPr>
              <w:t>D</w:t>
            </w:r>
            <w:r w:rsidR="00CA515F" w:rsidRPr="00CA515F">
              <w:rPr>
                <w:rFonts w:ascii="Arial" w:hAnsi="Arial" w:cs="Arial"/>
                <w:color w:val="000000"/>
                <w:kern w:val="0"/>
                <w:sz w:val="20"/>
                <w:szCs w:val="20"/>
                <w:lang w:bidi="ar-SA"/>
              </w:rPr>
              <w:t>r. Stavros Thomadakis</w:t>
            </w:r>
          </w:p>
        </w:tc>
        <w:tc>
          <w:tcPr>
            <w:tcW w:w="5856" w:type="dxa"/>
            <w:tcBorders>
              <w:top w:val="nil"/>
              <w:left w:val="nil"/>
              <w:bottom w:val="nil"/>
              <w:right w:val="nil"/>
            </w:tcBorders>
            <w:shd w:val="clear" w:color="auto" w:fill="auto"/>
            <w:noWrap/>
            <w:vAlign w:val="center"/>
            <w:hideMark/>
          </w:tcPr>
          <w:p w14:paraId="6FA0F3DE" w14:textId="77777777" w:rsidR="00CA515F" w:rsidRPr="00CA515F" w:rsidRDefault="00CA515F" w:rsidP="00D30327">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IESBA Chair</w:t>
            </w:r>
          </w:p>
        </w:tc>
      </w:tr>
      <w:tr w:rsidR="00CA515F" w:rsidRPr="00D30327" w14:paraId="2123E144" w14:textId="77777777" w:rsidTr="009F47CF">
        <w:trPr>
          <w:trHeight w:val="315"/>
        </w:trPr>
        <w:tc>
          <w:tcPr>
            <w:tcW w:w="4500" w:type="dxa"/>
            <w:tcBorders>
              <w:top w:val="nil"/>
              <w:left w:val="nil"/>
              <w:bottom w:val="nil"/>
              <w:right w:val="nil"/>
            </w:tcBorders>
            <w:shd w:val="clear" w:color="auto" w:fill="auto"/>
            <w:noWrap/>
            <w:vAlign w:val="bottom"/>
            <w:hideMark/>
          </w:tcPr>
          <w:p w14:paraId="1A732EA4" w14:textId="77777777" w:rsidR="00CA515F" w:rsidRPr="00CA515F" w:rsidRDefault="00CA515F" w:rsidP="00D30327">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Mr. Richard Fleck</w:t>
            </w:r>
          </w:p>
        </w:tc>
        <w:tc>
          <w:tcPr>
            <w:tcW w:w="5856" w:type="dxa"/>
            <w:tcBorders>
              <w:top w:val="nil"/>
              <w:left w:val="nil"/>
              <w:bottom w:val="nil"/>
              <w:right w:val="nil"/>
            </w:tcBorders>
            <w:shd w:val="clear" w:color="auto" w:fill="auto"/>
            <w:noWrap/>
            <w:vAlign w:val="bottom"/>
            <w:hideMark/>
          </w:tcPr>
          <w:p w14:paraId="4FD107C5" w14:textId="77777777" w:rsidR="00CA515F" w:rsidRPr="00CA515F" w:rsidRDefault="00CA515F" w:rsidP="00D30327">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 xml:space="preserve">IESBA Deputy Chair </w:t>
            </w:r>
          </w:p>
        </w:tc>
      </w:tr>
      <w:tr w:rsidR="00CA515F" w:rsidRPr="00D30327" w14:paraId="1CA2D79D" w14:textId="77777777" w:rsidTr="009F47CF">
        <w:trPr>
          <w:trHeight w:val="315"/>
        </w:trPr>
        <w:tc>
          <w:tcPr>
            <w:tcW w:w="4500" w:type="dxa"/>
            <w:tcBorders>
              <w:top w:val="nil"/>
              <w:left w:val="nil"/>
              <w:bottom w:val="nil"/>
              <w:right w:val="nil"/>
            </w:tcBorders>
            <w:shd w:val="clear" w:color="auto" w:fill="auto"/>
            <w:noWrap/>
            <w:vAlign w:val="bottom"/>
            <w:hideMark/>
          </w:tcPr>
          <w:p w14:paraId="4460EEB0" w14:textId="77777777" w:rsidR="00CA515F" w:rsidRPr="00CA515F" w:rsidRDefault="00CA515F" w:rsidP="00D30327">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Mr. Michael Ashley</w:t>
            </w:r>
          </w:p>
        </w:tc>
        <w:tc>
          <w:tcPr>
            <w:tcW w:w="5856" w:type="dxa"/>
            <w:tcBorders>
              <w:top w:val="nil"/>
              <w:left w:val="nil"/>
              <w:bottom w:val="nil"/>
              <w:right w:val="nil"/>
            </w:tcBorders>
            <w:shd w:val="clear" w:color="auto" w:fill="auto"/>
            <w:noWrap/>
            <w:vAlign w:val="bottom"/>
            <w:hideMark/>
          </w:tcPr>
          <w:p w14:paraId="55B1AF67" w14:textId="77777777" w:rsidR="00CA515F" w:rsidRPr="00CA515F" w:rsidRDefault="00CA515F" w:rsidP="00D30327">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IESBA Member and PIE Task Force Chair</w:t>
            </w:r>
          </w:p>
        </w:tc>
      </w:tr>
      <w:tr w:rsidR="00CA515F" w:rsidRPr="00D30327" w14:paraId="3CBD6805" w14:textId="77777777" w:rsidTr="009F47CF">
        <w:trPr>
          <w:trHeight w:val="315"/>
        </w:trPr>
        <w:tc>
          <w:tcPr>
            <w:tcW w:w="4500" w:type="dxa"/>
            <w:tcBorders>
              <w:top w:val="nil"/>
              <w:left w:val="nil"/>
              <w:bottom w:val="nil"/>
              <w:right w:val="nil"/>
            </w:tcBorders>
            <w:shd w:val="clear" w:color="auto" w:fill="auto"/>
            <w:noWrap/>
            <w:vAlign w:val="center"/>
            <w:hideMark/>
          </w:tcPr>
          <w:p w14:paraId="10904A4B" w14:textId="77777777" w:rsidR="00CA515F" w:rsidRPr="00CA515F" w:rsidRDefault="00CA515F" w:rsidP="00D30327">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Mr. James Gunn</w:t>
            </w:r>
          </w:p>
        </w:tc>
        <w:tc>
          <w:tcPr>
            <w:tcW w:w="5856" w:type="dxa"/>
            <w:tcBorders>
              <w:top w:val="nil"/>
              <w:left w:val="nil"/>
              <w:bottom w:val="nil"/>
              <w:right w:val="nil"/>
            </w:tcBorders>
            <w:shd w:val="clear" w:color="auto" w:fill="auto"/>
            <w:noWrap/>
            <w:vAlign w:val="center"/>
            <w:hideMark/>
          </w:tcPr>
          <w:p w14:paraId="0A7EC7A3" w14:textId="049B2F32" w:rsidR="00CA515F" w:rsidRPr="00CA515F" w:rsidRDefault="00CA515F" w:rsidP="00D30327">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Man</w:t>
            </w:r>
            <w:r w:rsidR="003A1820" w:rsidRPr="00E01515">
              <w:rPr>
                <w:rFonts w:ascii="Arial" w:hAnsi="Arial" w:cs="Arial"/>
                <w:color w:val="000000"/>
                <w:kern w:val="0"/>
                <w:sz w:val="20"/>
                <w:szCs w:val="20"/>
                <w:lang w:bidi="ar-SA"/>
              </w:rPr>
              <w:t>a</w:t>
            </w:r>
            <w:r w:rsidRPr="00CA515F">
              <w:rPr>
                <w:rFonts w:ascii="Arial" w:hAnsi="Arial" w:cs="Arial"/>
                <w:color w:val="000000"/>
                <w:kern w:val="0"/>
                <w:sz w:val="20"/>
                <w:szCs w:val="20"/>
                <w:lang w:bidi="ar-SA"/>
              </w:rPr>
              <w:t xml:space="preserve">ging Director, Professional Standards </w:t>
            </w:r>
          </w:p>
        </w:tc>
      </w:tr>
      <w:tr w:rsidR="00C641BE" w:rsidRPr="00D30327" w14:paraId="0711F6C8" w14:textId="77777777" w:rsidTr="009F47CF">
        <w:trPr>
          <w:trHeight w:val="315"/>
        </w:trPr>
        <w:tc>
          <w:tcPr>
            <w:tcW w:w="4500" w:type="dxa"/>
            <w:tcBorders>
              <w:top w:val="nil"/>
              <w:left w:val="nil"/>
              <w:bottom w:val="nil"/>
              <w:right w:val="nil"/>
            </w:tcBorders>
            <w:shd w:val="clear" w:color="auto" w:fill="auto"/>
            <w:noWrap/>
            <w:vAlign w:val="center"/>
          </w:tcPr>
          <w:p w14:paraId="0880628C" w14:textId="77777777" w:rsidR="00C641BE" w:rsidRPr="00E01515" w:rsidRDefault="00C641BE" w:rsidP="007F16CB">
            <w:pPr>
              <w:spacing w:before="60" w:after="60" w:line="280" w:lineRule="atLeast"/>
              <w:jc w:val="both"/>
              <w:rPr>
                <w:rFonts w:ascii="Arial" w:hAnsi="Arial" w:cs="Arial"/>
                <w:color w:val="000000"/>
                <w:kern w:val="0"/>
                <w:sz w:val="20"/>
                <w:szCs w:val="20"/>
                <w:lang w:bidi="ar-SA"/>
              </w:rPr>
            </w:pPr>
            <w:r w:rsidRPr="00E01515">
              <w:rPr>
                <w:rFonts w:ascii="Arial" w:hAnsi="Arial" w:cs="Arial"/>
                <w:color w:val="000000"/>
                <w:kern w:val="0"/>
                <w:sz w:val="20"/>
                <w:szCs w:val="20"/>
                <w:lang w:bidi="ar-SA"/>
              </w:rPr>
              <w:t>Mr. Ken Siong</w:t>
            </w:r>
          </w:p>
        </w:tc>
        <w:tc>
          <w:tcPr>
            <w:tcW w:w="5856" w:type="dxa"/>
            <w:tcBorders>
              <w:top w:val="nil"/>
              <w:left w:val="nil"/>
              <w:bottom w:val="nil"/>
              <w:right w:val="nil"/>
            </w:tcBorders>
            <w:shd w:val="clear" w:color="auto" w:fill="auto"/>
            <w:noWrap/>
            <w:vAlign w:val="center"/>
          </w:tcPr>
          <w:p w14:paraId="4051395A" w14:textId="5A111EE0" w:rsidR="00C641BE" w:rsidRPr="00E01515" w:rsidRDefault="00C641BE" w:rsidP="007F16CB">
            <w:pPr>
              <w:spacing w:before="60" w:after="60" w:line="280" w:lineRule="atLeast"/>
              <w:jc w:val="both"/>
              <w:rPr>
                <w:rFonts w:ascii="Arial" w:hAnsi="Arial" w:cs="Arial"/>
                <w:color w:val="000000"/>
                <w:kern w:val="0"/>
                <w:sz w:val="20"/>
                <w:szCs w:val="20"/>
                <w:lang w:bidi="ar-SA"/>
              </w:rPr>
            </w:pPr>
            <w:r w:rsidRPr="00D30327">
              <w:rPr>
                <w:rFonts w:ascii="Arial" w:hAnsi="Arial" w:cs="Arial"/>
                <w:color w:val="000000"/>
                <w:kern w:val="0"/>
                <w:sz w:val="20"/>
                <w:szCs w:val="20"/>
                <w:lang w:bidi="ar-SA"/>
              </w:rPr>
              <w:t xml:space="preserve">IESBA </w:t>
            </w:r>
            <w:r>
              <w:rPr>
                <w:rFonts w:ascii="Arial" w:hAnsi="Arial" w:cs="Arial"/>
                <w:color w:val="000000"/>
                <w:kern w:val="0"/>
                <w:sz w:val="20"/>
                <w:szCs w:val="20"/>
                <w:lang w:bidi="ar-SA"/>
              </w:rPr>
              <w:t xml:space="preserve">Senior </w:t>
            </w:r>
            <w:r w:rsidRPr="00D30327">
              <w:rPr>
                <w:rFonts w:ascii="Arial" w:hAnsi="Arial" w:cs="Arial"/>
                <w:color w:val="000000"/>
                <w:kern w:val="0"/>
                <w:sz w:val="20"/>
                <w:szCs w:val="20"/>
                <w:lang w:bidi="ar-SA"/>
              </w:rPr>
              <w:t>Technical Director</w:t>
            </w:r>
          </w:p>
        </w:tc>
      </w:tr>
      <w:tr w:rsidR="00CA515F" w:rsidRPr="00D30327" w14:paraId="6F4A441E" w14:textId="77777777" w:rsidTr="009F47CF">
        <w:trPr>
          <w:trHeight w:val="315"/>
        </w:trPr>
        <w:tc>
          <w:tcPr>
            <w:tcW w:w="4500" w:type="dxa"/>
            <w:tcBorders>
              <w:top w:val="nil"/>
              <w:left w:val="nil"/>
              <w:bottom w:val="nil"/>
              <w:right w:val="nil"/>
            </w:tcBorders>
            <w:shd w:val="clear" w:color="auto" w:fill="auto"/>
            <w:noWrap/>
            <w:vAlign w:val="center"/>
            <w:hideMark/>
          </w:tcPr>
          <w:p w14:paraId="494C5D4F" w14:textId="77777777" w:rsidR="00CA515F" w:rsidRPr="00CA515F" w:rsidRDefault="00CA515F" w:rsidP="00D30327">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 xml:space="preserve">Mr. Willie Botha </w:t>
            </w:r>
          </w:p>
        </w:tc>
        <w:tc>
          <w:tcPr>
            <w:tcW w:w="5856" w:type="dxa"/>
            <w:tcBorders>
              <w:top w:val="nil"/>
              <w:left w:val="nil"/>
              <w:bottom w:val="nil"/>
              <w:right w:val="nil"/>
            </w:tcBorders>
            <w:shd w:val="clear" w:color="auto" w:fill="auto"/>
            <w:noWrap/>
            <w:vAlign w:val="center"/>
            <w:hideMark/>
          </w:tcPr>
          <w:p w14:paraId="11A48335" w14:textId="77777777" w:rsidR="00CA515F" w:rsidRPr="00CA515F" w:rsidRDefault="00CA515F" w:rsidP="00D30327">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IAASB Technical Director</w:t>
            </w:r>
          </w:p>
        </w:tc>
      </w:tr>
      <w:tr w:rsidR="00CA515F" w:rsidRPr="00D30327" w14:paraId="29A74146" w14:textId="77777777" w:rsidTr="009F47CF">
        <w:trPr>
          <w:trHeight w:val="315"/>
        </w:trPr>
        <w:tc>
          <w:tcPr>
            <w:tcW w:w="4500" w:type="dxa"/>
            <w:tcBorders>
              <w:top w:val="nil"/>
              <w:left w:val="nil"/>
              <w:bottom w:val="nil"/>
              <w:right w:val="nil"/>
            </w:tcBorders>
            <w:shd w:val="clear" w:color="auto" w:fill="auto"/>
            <w:noWrap/>
            <w:vAlign w:val="center"/>
            <w:hideMark/>
          </w:tcPr>
          <w:p w14:paraId="79C25C9F" w14:textId="7C1F5E10" w:rsidR="00CA515F" w:rsidRPr="00CA515F" w:rsidRDefault="00CA515F" w:rsidP="00D30327">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Ms. Bev Bahlmann</w:t>
            </w:r>
          </w:p>
        </w:tc>
        <w:tc>
          <w:tcPr>
            <w:tcW w:w="5856" w:type="dxa"/>
            <w:tcBorders>
              <w:top w:val="nil"/>
              <w:left w:val="nil"/>
              <w:bottom w:val="nil"/>
              <w:right w:val="nil"/>
            </w:tcBorders>
            <w:shd w:val="clear" w:color="auto" w:fill="auto"/>
            <w:noWrap/>
            <w:vAlign w:val="center"/>
            <w:hideMark/>
          </w:tcPr>
          <w:p w14:paraId="30683ADF" w14:textId="77777777" w:rsidR="00CA515F" w:rsidRPr="00CA515F" w:rsidRDefault="00CA515F" w:rsidP="00D30327">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IAASB Deputy Director</w:t>
            </w:r>
          </w:p>
        </w:tc>
      </w:tr>
      <w:tr w:rsidR="00CA515F" w:rsidRPr="00D30327" w14:paraId="7A200375" w14:textId="77777777" w:rsidTr="009F47CF">
        <w:trPr>
          <w:trHeight w:val="315"/>
        </w:trPr>
        <w:tc>
          <w:tcPr>
            <w:tcW w:w="4500" w:type="dxa"/>
            <w:tcBorders>
              <w:top w:val="nil"/>
              <w:left w:val="nil"/>
              <w:bottom w:val="nil"/>
              <w:right w:val="nil"/>
            </w:tcBorders>
            <w:shd w:val="clear" w:color="auto" w:fill="auto"/>
            <w:noWrap/>
            <w:vAlign w:val="center"/>
            <w:hideMark/>
          </w:tcPr>
          <w:p w14:paraId="107FE01E" w14:textId="77777777" w:rsidR="00CA515F" w:rsidRPr="00CA515F" w:rsidRDefault="00CA515F" w:rsidP="00D30327">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 xml:space="preserve">Mr. Brett James </w:t>
            </w:r>
          </w:p>
        </w:tc>
        <w:tc>
          <w:tcPr>
            <w:tcW w:w="5856" w:type="dxa"/>
            <w:tcBorders>
              <w:top w:val="nil"/>
              <w:left w:val="nil"/>
              <w:bottom w:val="nil"/>
              <w:right w:val="nil"/>
            </w:tcBorders>
            <w:shd w:val="clear" w:color="auto" w:fill="auto"/>
            <w:noWrap/>
            <w:vAlign w:val="center"/>
            <w:hideMark/>
          </w:tcPr>
          <w:p w14:paraId="14C58F88" w14:textId="77777777" w:rsidR="00CA515F" w:rsidRPr="00CA515F" w:rsidRDefault="00CA515F" w:rsidP="00D30327">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IAASB Deputy Director</w:t>
            </w:r>
          </w:p>
        </w:tc>
      </w:tr>
      <w:tr w:rsidR="00C641BE" w:rsidRPr="00D30327" w14:paraId="47825FF2" w14:textId="77777777" w:rsidTr="009F47CF">
        <w:trPr>
          <w:trHeight w:val="315"/>
        </w:trPr>
        <w:tc>
          <w:tcPr>
            <w:tcW w:w="4500" w:type="dxa"/>
            <w:tcBorders>
              <w:top w:val="nil"/>
              <w:left w:val="nil"/>
              <w:bottom w:val="nil"/>
              <w:right w:val="nil"/>
            </w:tcBorders>
            <w:shd w:val="clear" w:color="auto" w:fill="auto"/>
            <w:noWrap/>
            <w:vAlign w:val="center"/>
            <w:hideMark/>
          </w:tcPr>
          <w:p w14:paraId="593888FD" w14:textId="77777777" w:rsidR="00C641BE" w:rsidRPr="00CA515F" w:rsidRDefault="00C641BE" w:rsidP="007F16CB">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Ms. Diane Jules</w:t>
            </w:r>
          </w:p>
        </w:tc>
        <w:tc>
          <w:tcPr>
            <w:tcW w:w="5856" w:type="dxa"/>
            <w:tcBorders>
              <w:top w:val="nil"/>
              <w:left w:val="nil"/>
              <w:bottom w:val="nil"/>
              <w:right w:val="nil"/>
            </w:tcBorders>
            <w:shd w:val="clear" w:color="auto" w:fill="auto"/>
            <w:noWrap/>
            <w:vAlign w:val="center"/>
            <w:hideMark/>
          </w:tcPr>
          <w:p w14:paraId="68EC2CDF" w14:textId="77777777" w:rsidR="00C641BE" w:rsidRPr="00CA515F" w:rsidRDefault="00C641BE" w:rsidP="007F16CB">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IESBA Deputy Director</w:t>
            </w:r>
          </w:p>
        </w:tc>
      </w:tr>
      <w:tr w:rsidR="003A1820" w:rsidRPr="00D30327" w14:paraId="00C4F2B9" w14:textId="77777777" w:rsidTr="009F47CF">
        <w:trPr>
          <w:trHeight w:val="315"/>
        </w:trPr>
        <w:tc>
          <w:tcPr>
            <w:tcW w:w="4500" w:type="dxa"/>
            <w:tcBorders>
              <w:top w:val="nil"/>
              <w:left w:val="nil"/>
              <w:bottom w:val="nil"/>
              <w:right w:val="nil"/>
            </w:tcBorders>
            <w:shd w:val="clear" w:color="auto" w:fill="auto"/>
            <w:noWrap/>
            <w:vAlign w:val="center"/>
          </w:tcPr>
          <w:p w14:paraId="4455E10A" w14:textId="66537D32" w:rsidR="003A1820" w:rsidRPr="00E01515" w:rsidRDefault="003A1820" w:rsidP="00D30327">
            <w:pPr>
              <w:spacing w:before="60" w:after="60" w:line="280" w:lineRule="atLeast"/>
              <w:jc w:val="both"/>
              <w:rPr>
                <w:rFonts w:ascii="Arial" w:hAnsi="Arial" w:cs="Arial"/>
                <w:color w:val="000000"/>
                <w:kern w:val="0"/>
                <w:sz w:val="20"/>
                <w:szCs w:val="20"/>
                <w:lang w:bidi="ar-SA"/>
              </w:rPr>
            </w:pPr>
            <w:r w:rsidRPr="00E01515">
              <w:rPr>
                <w:rFonts w:ascii="Arial" w:hAnsi="Arial" w:cs="Arial"/>
                <w:color w:val="000000"/>
                <w:kern w:val="0"/>
                <w:sz w:val="20"/>
                <w:szCs w:val="20"/>
                <w:lang w:bidi="ar-SA"/>
              </w:rPr>
              <w:t>Mr. Jasper van den Hout</w:t>
            </w:r>
          </w:p>
        </w:tc>
        <w:tc>
          <w:tcPr>
            <w:tcW w:w="5856" w:type="dxa"/>
            <w:tcBorders>
              <w:top w:val="nil"/>
              <w:left w:val="nil"/>
              <w:bottom w:val="nil"/>
              <w:right w:val="nil"/>
            </w:tcBorders>
            <w:shd w:val="clear" w:color="auto" w:fill="auto"/>
            <w:noWrap/>
            <w:vAlign w:val="center"/>
          </w:tcPr>
          <w:p w14:paraId="2DA72862" w14:textId="4A7ACAE3" w:rsidR="003A1820" w:rsidRPr="00E01515" w:rsidRDefault="003A1820" w:rsidP="00D30327">
            <w:pPr>
              <w:spacing w:before="60" w:after="60" w:line="280" w:lineRule="atLeast"/>
              <w:jc w:val="both"/>
              <w:rPr>
                <w:rFonts w:ascii="Arial" w:hAnsi="Arial" w:cs="Arial"/>
                <w:color w:val="000000"/>
                <w:kern w:val="0"/>
                <w:sz w:val="20"/>
                <w:szCs w:val="20"/>
                <w:lang w:bidi="ar-SA"/>
              </w:rPr>
            </w:pPr>
            <w:r w:rsidRPr="00E01515">
              <w:rPr>
                <w:rFonts w:ascii="Arial" w:hAnsi="Arial" w:cs="Arial"/>
                <w:color w:val="000000"/>
                <w:kern w:val="0"/>
                <w:sz w:val="20"/>
                <w:szCs w:val="20"/>
                <w:lang w:bidi="ar-SA"/>
              </w:rPr>
              <w:t>IAASB Principal</w:t>
            </w:r>
          </w:p>
        </w:tc>
      </w:tr>
      <w:tr w:rsidR="00C641BE" w:rsidRPr="00D30327" w14:paraId="251C9CDE" w14:textId="77777777" w:rsidTr="009F47CF">
        <w:trPr>
          <w:trHeight w:val="315"/>
        </w:trPr>
        <w:tc>
          <w:tcPr>
            <w:tcW w:w="4500" w:type="dxa"/>
            <w:tcBorders>
              <w:top w:val="nil"/>
              <w:left w:val="nil"/>
              <w:bottom w:val="nil"/>
              <w:right w:val="nil"/>
            </w:tcBorders>
            <w:shd w:val="clear" w:color="auto" w:fill="auto"/>
            <w:noWrap/>
            <w:vAlign w:val="center"/>
            <w:hideMark/>
          </w:tcPr>
          <w:p w14:paraId="42448F58" w14:textId="77777777" w:rsidR="00C641BE" w:rsidRPr="00CA515F" w:rsidRDefault="00C641BE" w:rsidP="007F16CB">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Mr. Geoffrey Kwan</w:t>
            </w:r>
          </w:p>
        </w:tc>
        <w:tc>
          <w:tcPr>
            <w:tcW w:w="5856" w:type="dxa"/>
            <w:tcBorders>
              <w:top w:val="nil"/>
              <w:left w:val="nil"/>
              <w:bottom w:val="nil"/>
              <w:right w:val="nil"/>
            </w:tcBorders>
            <w:shd w:val="clear" w:color="auto" w:fill="auto"/>
            <w:noWrap/>
            <w:vAlign w:val="center"/>
            <w:hideMark/>
          </w:tcPr>
          <w:p w14:paraId="5B3BEDBF" w14:textId="77777777" w:rsidR="00C641BE" w:rsidRPr="00CA515F" w:rsidRDefault="00C641BE" w:rsidP="007F16CB">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IESBA Principal</w:t>
            </w:r>
          </w:p>
        </w:tc>
      </w:tr>
      <w:tr w:rsidR="00FC0B42" w:rsidRPr="00D30327" w14:paraId="1A28903A" w14:textId="77777777" w:rsidTr="007F16CB">
        <w:trPr>
          <w:trHeight w:val="315"/>
        </w:trPr>
        <w:tc>
          <w:tcPr>
            <w:tcW w:w="4500" w:type="dxa"/>
            <w:tcBorders>
              <w:top w:val="nil"/>
              <w:left w:val="nil"/>
              <w:bottom w:val="nil"/>
              <w:right w:val="nil"/>
            </w:tcBorders>
            <w:shd w:val="clear" w:color="auto" w:fill="auto"/>
            <w:noWrap/>
            <w:vAlign w:val="center"/>
            <w:hideMark/>
          </w:tcPr>
          <w:p w14:paraId="48FEBC8B" w14:textId="77777777" w:rsidR="00FC0B42" w:rsidRPr="00CA515F" w:rsidRDefault="00FC0B42" w:rsidP="007F16CB">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lastRenderedPageBreak/>
              <w:t>Ms. Kam Leung</w:t>
            </w:r>
          </w:p>
        </w:tc>
        <w:tc>
          <w:tcPr>
            <w:tcW w:w="5856" w:type="dxa"/>
            <w:tcBorders>
              <w:top w:val="nil"/>
              <w:left w:val="nil"/>
              <w:bottom w:val="nil"/>
              <w:right w:val="nil"/>
            </w:tcBorders>
            <w:shd w:val="clear" w:color="auto" w:fill="auto"/>
            <w:noWrap/>
            <w:vAlign w:val="center"/>
            <w:hideMark/>
          </w:tcPr>
          <w:p w14:paraId="6F93F4F0" w14:textId="77777777" w:rsidR="00FC0B42" w:rsidRPr="00CA515F" w:rsidRDefault="00FC0B42" w:rsidP="007F16CB">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IESBA Principal</w:t>
            </w:r>
          </w:p>
        </w:tc>
      </w:tr>
      <w:tr w:rsidR="001F2E2B" w:rsidRPr="00D30327" w14:paraId="58B20A52" w14:textId="77777777" w:rsidTr="009F47CF">
        <w:trPr>
          <w:trHeight w:val="315"/>
        </w:trPr>
        <w:tc>
          <w:tcPr>
            <w:tcW w:w="4500" w:type="dxa"/>
            <w:tcBorders>
              <w:top w:val="nil"/>
              <w:left w:val="nil"/>
              <w:bottom w:val="nil"/>
              <w:right w:val="nil"/>
            </w:tcBorders>
            <w:shd w:val="clear" w:color="auto" w:fill="auto"/>
            <w:noWrap/>
            <w:vAlign w:val="center"/>
          </w:tcPr>
          <w:p w14:paraId="0CBDDF84" w14:textId="29C90C57" w:rsidR="001F2E2B" w:rsidRPr="00E01515" w:rsidRDefault="001F2E2B" w:rsidP="00D30327">
            <w:pPr>
              <w:spacing w:before="60" w:after="60" w:line="280" w:lineRule="atLeast"/>
              <w:jc w:val="both"/>
              <w:rPr>
                <w:rFonts w:ascii="Arial" w:hAnsi="Arial" w:cs="Arial"/>
                <w:color w:val="000000"/>
                <w:kern w:val="0"/>
                <w:sz w:val="20"/>
                <w:szCs w:val="20"/>
                <w:lang w:bidi="ar-SA"/>
              </w:rPr>
            </w:pPr>
            <w:r>
              <w:rPr>
                <w:rFonts w:ascii="Arial" w:hAnsi="Arial" w:cs="Arial"/>
                <w:color w:val="000000"/>
                <w:kern w:val="0"/>
                <w:sz w:val="20"/>
                <w:szCs w:val="20"/>
                <w:lang w:bidi="ar-SA"/>
              </w:rPr>
              <w:t>Mr. Phil Minnaar</w:t>
            </w:r>
          </w:p>
        </w:tc>
        <w:tc>
          <w:tcPr>
            <w:tcW w:w="5856" w:type="dxa"/>
            <w:tcBorders>
              <w:top w:val="nil"/>
              <w:left w:val="nil"/>
              <w:bottom w:val="nil"/>
              <w:right w:val="nil"/>
            </w:tcBorders>
            <w:shd w:val="clear" w:color="auto" w:fill="auto"/>
            <w:noWrap/>
            <w:vAlign w:val="center"/>
          </w:tcPr>
          <w:p w14:paraId="6B3483D2" w14:textId="404FC51F" w:rsidR="001F2E2B" w:rsidRPr="00E01515" w:rsidRDefault="001F2E2B" w:rsidP="00D30327">
            <w:pPr>
              <w:spacing w:before="60" w:after="60" w:line="280" w:lineRule="atLeast"/>
              <w:jc w:val="both"/>
              <w:rPr>
                <w:rFonts w:ascii="Arial" w:hAnsi="Arial" w:cs="Arial"/>
                <w:color w:val="000000"/>
                <w:kern w:val="0"/>
                <w:sz w:val="20"/>
                <w:szCs w:val="20"/>
                <w:lang w:bidi="ar-SA"/>
              </w:rPr>
            </w:pPr>
            <w:r>
              <w:rPr>
                <w:rFonts w:ascii="Arial" w:hAnsi="Arial" w:cs="Arial"/>
                <w:color w:val="000000"/>
                <w:kern w:val="0"/>
                <w:sz w:val="20"/>
                <w:szCs w:val="20"/>
                <w:lang w:bidi="ar-SA"/>
              </w:rPr>
              <w:t>IAASB Manager</w:t>
            </w:r>
          </w:p>
        </w:tc>
      </w:tr>
      <w:tr w:rsidR="003A1820" w:rsidRPr="00D30327" w14:paraId="54D0A1CA" w14:textId="77777777" w:rsidTr="009F47CF">
        <w:trPr>
          <w:trHeight w:val="315"/>
        </w:trPr>
        <w:tc>
          <w:tcPr>
            <w:tcW w:w="4500" w:type="dxa"/>
            <w:tcBorders>
              <w:top w:val="nil"/>
              <w:left w:val="nil"/>
              <w:bottom w:val="nil"/>
              <w:right w:val="nil"/>
            </w:tcBorders>
            <w:shd w:val="clear" w:color="auto" w:fill="auto"/>
            <w:noWrap/>
            <w:vAlign w:val="center"/>
          </w:tcPr>
          <w:p w14:paraId="0131562C" w14:textId="0623D95D" w:rsidR="003A1820" w:rsidRPr="00E01515" w:rsidRDefault="003A1820" w:rsidP="00D30327">
            <w:pPr>
              <w:spacing w:before="60" w:after="60" w:line="280" w:lineRule="atLeast"/>
              <w:jc w:val="both"/>
              <w:rPr>
                <w:rFonts w:ascii="Arial" w:hAnsi="Arial" w:cs="Arial"/>
                <w:color w:val="000000"/>
                <w:kern w:val="0"/>
                <w:sz w:val="20"/>
                <w:szCs w:val="20"/>
                <w:lang w:bidi="ar-SA"/>
              </w:rPr>
            </w:pPr>
            <w:r w:rsidRPr="00E01515">
              <w:rPr>
                <w:rFonts w:ascii="Arial" w:hAnsi="Arial" w:cs="Arial"/>
                <w:color w:val="000000"/>
                <w:kern w:val="0"/>
                <w:sz w:val="20"/>
                <w:szCs w:val="20"/>
                <w:lang w:bidi="ar-SA"/>
              </w:rPr>
              <w:t>Ms. Yvonne Chan</w:t>
            </w:r>
          </w:p>
        </w:tc>
        <w:tc>
          <w:tcPr>
            <w:tcW w:w="5856" w:type="dxa"/>
            <w:tcBorders>
              <w:top w:val="nil"/>
              <w:left w:val="nil"/>
              <w:bottom w:val="nil"/>
              <w:right w:val="nil"/>
            </w:tcBorders>
            <w:shd w:val="clear" w:color="auto" w:fill="auto"/>
            <w:noWrap/>
            <w:vAlign w:val="center"/>
          </w:tcPr>
          <w:p w14:paraId="5CC38BA2" w14:textId="2D7DACA9" w:rsidR="003A1820" w:rsidRPr="00E01515" w:rsidRDefault="003A1820" w:rsidP="00D30327">
            <w:pPr>
              <w:spacing w:before="60" w:after="60" w:line="280" w:lineRule="atLeast"/>
              <w:jc w:val="both"/>
              <w:rPr>
                <w:rFonts w:ascii="Arial" w:hAnsi="Arial" w:cs="Arial"/>
                <w:color w:val="000000"/>
                <w:kern w:val="0"/>
                <w:sz w:val="20"/>
                <w:szCs w:val="20"/>
                <w:lang w:bidi="ar-SA"/>
              </w:rPr>
            </w:pPr>
            <w:r w:rsidRPr="00E01515">
              <w:rPr>
                <w:rFonts w:ascii="Arial" w:hAnsi="Arial" w:cs="Arial"/>
                <w:color w:val="000000"/>
                <w:kern w:val="0"/>
                <w:sz w:val="20"/>
                <w:szCs w:val="20"/>
                <w:lang w:bidi="ar-SA"/>
              </w:rPr>
              <w:t>IAASB Manager</w:t>
            </w:r>
          </w:p>
        </w:tc>
      </w:tr>
      <w:tr w:rsidR="00CA515F" w:rsidRPr="00D30327" w14:paraId="6E13AAA4" w14:textId="77777777" w:rsidTr="009F47CF">
        <w:trPr>
          <w:trHeight w:val="315"/>
        </w:trPr>
        <w:tc>
          <w:tcPr>
            <w:tcW w:w="4500" w:type="dxa"/>
            <w:tcBorders>
              <w:top w:val="nil"/>
              <w:left w:val="nil"/>
              <w:bottom w:val="nil"/>
              <w:right w:val="nil"/>
            </w:tcBorders>
            <w:shd w:val="clear" w:color="auto" w:fill="auto"/>
            <w:noWrap/>
            <w:vAlign w:val="center"/>
            <w:hideMark/>
          </w:tcPr>
          <w:p w14:paraId="5FC8F963" w14:textId="77777777" w:rsidR="00CA515F" w:rsidRPr="00CA515F" w:rsidRDefault="00CA515F" w:rsidP="00D30327">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 xml:space="preserve">Ms. Szilvia Sramko </w:t>
            </w:r>
          </w:p>
        </w:tc>
        <w:tc>
          <w:tcPr>
            <w:tcW w:w="5856" w:type="dxa"/>
            <w:tcBorders>
              <w:top w:val="nil"/>
              <w:left w:val="nil"/>
              <w:bottom w:val="nil"/>
              <w:right w:val="nil"/>
            </w:tcBorders>
            <w:shd w:val="clear" w:color="auto" w:fill="auto"/>
            <w:noWrap/>
            <w:vAlign w:val="center"/>
            <w:hideMark/>
          </w:tcPr>
          <w:p w14:paraId="3C1433CA" w14:textId="487F1E4C" w:rsidR="00CA515F" w:rsidRPr="00CA515F" w:rsidRDefault="00CA515F" w:rsidP="00D30327">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 xml:space="preserve">IESBA Manager </w:t>
            </w:r>
          </w:p>
        </w:tc>
      </w:tr>
      <w:tr w:rsidR="00CA515F" w:rsidRPr="00D30327" w14:paraId="46005E8C" w14:textId="77777777" w:rsidTr="009F47CF">
        <w:trPr>
          <w:trHeight w:val="315"/>
        </w:trPr>
        <w:tc>
          <w:tcPr>
            <w:tcW w:w="4500" w:type="dxa"/>
            <w:tcBorders>
              <w:top w:val="nil"/>
              <w:left w:val="nil"/>
              <w:bottom w:val="nil"/>
              <w:right w:val="nil"/>
            </w:tcBorders>
            <w:shd w:val="clear" w:color="auto" w:fill="auto"/>
            <w:noWrap/>
            <w:vAlign w:val="center"/>
            <w:hideMark/>
          </w:tcPr>
          <w:p w14:paraId="038642C1" w14:textId="77777777" w:rsidR="00CA515F" w:rsidRPr="00CA515F" w:rsidRDefault="00CA515F" w:rsidP="00D30327">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 xml:space="preserve">Ms. Carla Vijian </w:t>
            </w:r>
          </w:p>
        </w:tc>
        <w:tc>
          <w:tcPr>
            <w:tcW w:w="5856" w:type="dxa"/>
            <w:tcBorders>
              <w:top w:val="nil"/>
              <w:left w:val="nil"/>
              <w:bottom w:val="nil"/>
              <w:right w:val="nil"/>
            </w:tcBorders>
            <w:shd w:val="clear" w:color="auto" w:fill="auto"/>
            <w:noWrap/>
            <w:vAlign w:val="center"/>
            <w:hideMark/>
          </w:tcPr>
          <w:p w14:paraId="50BB8C40" w14:textId="42A9797E" w:rsidR="00CA515F" w:rsidRPr="00CA515F" w:rsidRDefault="00CA515F" w:rsidP="00D30327">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IESBA Manager</w:t>
            </w:r>
          </w:p>
        </w:tc>
      </w:tr>
      <w:tr w:rsidR="00CA515F" w:rsidRPr="00D30327" w14:paraId="63B93BC0" w14:textId="77777777" w:rsidTr="009F47CF">
        <w:trPr>
          <w:trHeight w:val="315"/>
        </w:trPr>
        <w:tc>
          <w:tcPr>
            <w:tcW w:w="4500" w:type="dxa"/>
            <w:tcBorders>
              <w:top w:val="nil"/>
              <w:left w:val="nil"/>
              <w:bottom w:val="nil"/>
              <w:right w:val="nil"/>
            </w:tcBorders>
            <w:shd w:val="clear" w:color="auto" w:fill="auto"/>
            <w:noWrap/>
            <w:vAlign w:val="center"/>
            <w:hideMark/>
          </w:tcPr>
          <w:p w14:paraId="4053C0C7" w14:textId="77777777" w:rsidR="00CA515F" w:rsidRPr="00CA515F" w:rsidRDefault="00CA515F" w:rsidP="00D30327">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 xml:space="preserve">Ms. </w:t>
            </w:r>
            <w:proofErr w:type="spellStart"/>
            <w:r w:rsidRPr="00CA515F">
              <w:rPr>
                <w:rFonts w:ascii="Arial" w:hAnsi="Arial" w:cs="Arial"/>
                <w:color w:val="000000"/>
                <w:kern w:val="0"/>
                <w:sz w:val="20"/>
                <w:szCs w:val="20"/>
                <w:lang w:bidi="ar-SA"/>
              </w:rPr>
              <w:t>Astu</w:t>
            </w:r>
            <w:proofErr w:type="spellEnd"/>
            <w:r w:rsidRPr="00CA515F">
              <w:rPr>
                <w:rFonts w:ascii="Arial" w:hAnsi="Arial" w:cs="Arial"/>
                <w:color w:val="000000"/>
                <w:kern w:val="0"/>
                <w:sz w:val="20"/>
                <w:szCs w:val="20"/>
                <w:lang w:bidi="ar-SA"/>
              </w:rPr>
              <w:t xml:space="preserve"> Tilahun</w:t>
            </w:r>
          </w:p>
        </w:tc>
        <w:tc>
          <w:tcPr>
            <w:tcW w:w="5856" w:type="dxa"/>
            <w:tcBorders>
              <w:top w:val="nil"/>
              <w:left w:val="nil"/>
              <w:bottom w:val="nil"/>
              <w:right w:val="nil"/>
            </w:tcBorders>
            <w:shd w:val="clear" w:color="auto" w:fill="auto"/>
            <w:noWrap/>
            <w:vAlign w:val="center"/>
            <w:hideMark/>
          </w:tcPr>
          <w:p w14:paraId="68175F8B" w14:textId="77777777" w:rsidR="00CA515F" w:rsidRPr="00CA515F" w:rsidRDefault="00CA515F" w:rsidP="00D30327">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IESBA Assistant Manager</w:t>
            </w:r>
          </w:p>
        </w:tc>
      </w:tr>
      <w:tr w:rsidR="00CA515F" w:rsidRPr="00D30327" w14:paraId="1FA2307E" w14:textId="77777777" w:rsidTr="009F47CF">
        <w:trPr>
          <w:trHeight w:val="315"/>
        </w:trPr>
        <w:tc>
          <w:tcPr>
            <w:tcW w:w="4500" w:type="dxa"/>
            <w:tcBorders>
              <w:top w:val="nil"/>
              <w:left w:val="nil"/>
              <w:bottom w:val="nil"/>
              <w:right w:val="nil"/>
            </w:tcBorders>
            <w:shd w:val="clear" w:color="auto" w:fill="auto"/>
            <w:noWrap/>
            <w:vAlign w:val="center"/>
            <w:hideMark/>
          </w:tcPr>
          <w:p w14:paraId="3D6A7B8E" w14:textId="77777777" w:rsidR="00CA515F" w:rsidRPr="00CA515F" w:rsidRDefault="00CA515F" w:rsidP="00D30327">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Ms. Diana Vasquez</w:t>
            </w:r>
          </w:p>
        </w:tc>
        <w:tc>
          <w:tcPr>
            <w:tcW w:w="5856" w:type="dxa"/>
            <w:tcBorders>
              <w:top w:val="nil"/>
              <w:left w:val="nil"/>
              <w:bottom w:val="nil"/>
              <w:right w:val="nil"/>
            </w:tcBorders>
            <w:shd w:val="clear" w:color="auto" w:fill="auto"/>
            <w:noWrap/>
            <w:vAlign w:val="center"/>
            <w:hideMark/>
          </w:tcPr>
          <w:p w14:paraId="3912C1D1" w14:textId="52793B63" w:rsidR="00CA515F" w:rsidRPr="00CA515F" w:rsidRDefault="003A1820" w:rsidP="00D30327">
            <w:pPr>
              <w:spacing w:before="60" w:after="60" w:line="280" w:lineRule="atLeast"/>
              <w:jc w:val="both"/>
              <w:rPr>
                <w:rFonts w:ascii="Arial" w:hAnsi="Arial" w:cs="Arial"/>
                <w:color w:val="000000"/>
                <w:kern w:val="0"/>
                <w:sz w:val="20"/>
                <w:szCs w:val="20"/>
                <w:lang w:bidi="ar-SA"/>
              </w:rPr>
            </w:pPr>
            <w:r w:rsidRPr="00D30327">
              <w:rPr>
                <w:rFonts w:ascii="Arial" w:hAnsi="Arial" w:cs="Arial"/>
                <w:color w:val="000000"/>
                <w:kern w:val="0"/>
                <w:sz w:val="20"/>
                <w:szCs w:val="20"/>
                <w:lang w:bidi="ar-SA"/>
              </w:rPr>
              <w:t>Executive Assistant, Professional Standards</w:t>
            </w:r>
          </w:p>
        </w:tc>
      </w:tr>
      <w:tr w:rsidR="00CA515F" w:rsidRPr="00CA515F" w14:paraId="3A2845BC" w14:textId="77777777" w:rsidTr="009F47CF">
        <w:trPr>
          <w:trHeight w:val="315"/>
        </w:trPr>
        <w:tc>
          <w:tcPr>
            <w:tcW w:w="4500" w:type="dxa"/>
            <w:tcBorders>
              <w:top w:val="nil"/>
              <w:left w:val="nil"/>
              <w:bottom w:val="nil"/>
              <w:right w:val="nil"/>
            </w:tcBorders>
            <w:shd w:val="clear" w:color="auto" w:fill="auto"/>
            <w:noWrap/>
            <w:vAlign w:val="center"/>
            <w:hideMark/>
          </w:tcPr>
          <w:p w14:paraId="2C2B02C7" w14:textId="77777777" w:rsidR="00CA515F" w:rsidRPr="00CA515F" w:rsidRDefault="00CA515F" w:rsidP="00D30327">
            <w:pPr>
              <w:spacing w:before="60" w:after="60" w:line="280" w:lineRule="exact"/>
              <w:jc w:val="both"/>
              <w:rPr>
                <w:rFonts w:ascii="Arial" w:hAnsi="Arial" w:cs="Arial"/>
                <w:b/>
                <w:bCs/>
                <w:color w:val="000000"/>
                <w:kern w:val="0"/>
                <w:sz w:val="20"/>
                <w:szCs w:val="20"/>
                <w:lang w:bidi="ar-SA"/>
              </w:rPr>
            </w:pPr>
            <w:r w:rsidRPr="00CA515F">
              <w:rPr>
                <w:rFonts w:ascii="Arial" w:hAnsi="Arial" w:cs="Arial"/>
                <w:b/>
                <w:bCs/>
                <w:color w:val="000000"/>
                <w:kern w:val="0"/>
                <w:sz w:val="20"/>
                <w:szCs w:val="20"/>
                <w:lang w:bidi="ar-SA"/>
              </w:rPr>
              <w:t>Public Interest Oversight Board (PIOB)</w:t>
            </w:r>
          </w:p>
        </w:tc>
        <w:tc>
          <w:tcPr>
            <w:tcW w:w="5856" w:type="dxa"/>
            <w:tcBorders>
              <w:top w:val="nil"/>
              <w:left w:val="nil"/>
              <w:bottom w:val="nil"/>
              <w:right w:val="nil"/>
            </w:tcBorders>
            <w:shd w:val="clear" w:color="auto" w:fill="auto"/>
            <w:noWrap/>
            <w:vAlign w:val="center"/>
            <w:hideMark/>
          </w:tcPr>
          <w:p w14:paraId="09165E31" w14:textId="743FF9B1" w:rsidR="00CA515F" w:rsidRPr="00CA515F" w:rsidRDefault="00CA515F" w:rsidP="00D30327">
            <w:pPr>
              <w:spacing w:before="60" w:after="60" w:line="280" w:lineRule="exac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 xml:space="preserve">Mr. Shigeo Kashiwagi </w:t>
            </w:r>
          </w:p>
        </w:tc>
      </w:tr>
      <w:tr w:rsidR="00CA515F" w:rsidRPr="00CA515F" w14:paraId="555C3157" w14:textId="77777777" w:rsidTr="009F47CF">
        <w:trPr>
          <w:trHeight w:val="315"/>
        </w:trPr>
        <w:tc>
          <w:tcPr>
            <w:tcW w:w="4500" w:type="dxa"/>
            <w:tcBorders>
              <w:top w:val="nil"/>
              <w:left w:val="nil"/>
              <w:bottom w:val="nil"/>
              <w:right w:val="nil"/>
            </w:tcBorders>
            <w:shd w:val="clear" w:color="auto" w:fill="auto"/>
            <w:noWrap/>
            <w:vAlign w:val="center"/>
            <w:hideMark/>
          </w:tcPr>
          <w:p w14:paraId="3607FF29" w14:textId="77777777" w:rsidR="00CA515F" w:rsidRPr="00CA515F" w:rsidRDefault="00CA515F" w:rsidP="00D30327">
            <w:pPr>
              <w:spacing w:before="60" w:after="60" w:line="280" w:lineRule="exact"/>
              <w:jc w:val="both"/>
              <w:rPr>
                <w:rFonts w:ascii="Arial" w:hAnsi="Arial" w:cs="Arial"/>
                <w:b/>
                <w:bCs/>
                <w:color w:val="000000"/>
                <w:kern w:val="0"/>
                <w:sz w:val="20"/>
                <w:szCs w:val="20"/>
                <w:lang w:bidi="ar-SA"/>
              </w:rPr>
            </w:pPr>
            <w:r w:rsidRPr="00CA515F">
              <w:rPr>
                <w:rFonts w:ascii="Arial" w:hAnsi="Arial" w:cs="Arial"/>
                <w:b/>
                <w:bCs/>
                <w:color w:val="000000"/>
                <w:kern w:val="0"/>
                <w:sz w:val="20"/>
                <w:szCs w:val="20"/>
                <w:lang w:bidi="ar-SA"/>
              </w:rPr>
              <w:t>APOLOGIES</w:t>
            </w:r>
          </w:p>
        </w:tc>
        <w:tc>
          <w:tcPr>
            <w:tcW w:w="5856" w:type="dxa"/>
            <w:tcBorders>
              <w:top w:val="nil"/>
              <w:left w:val="nil"/>
              <w:bottom w:val="nil"/>
              <w:right w:val="nil"/>
            </w:tcBorders>
            <w:shd w:val="clear" w:color="auto" w:fill="auto"/>
            <w:noWrap/>
            <w:vAlign w:val="center"/>
            <w:hideMark/>
          </w:tcPr>
          <w:p w14:paraId="6BD494C5" w14:textId="77777777" w:rsidR="00CA515F" w:rsidRPr="00CA515F" w:rsidRDefault="00CA515F" w:rsidP="00D30327">
            <w:pPr>
              <w:spacing w:before="60" w:after="60" w:line="280" w:lineRule="exact"/>
              <w:jc w:val="both"/>
              <w:rPr>
                <w:rFonts w:ascii="Arial" w:hAnsi="Arial" w:cs="Arial"/>
                <w:b/>
                <w:bCs/>
                <w:color w:val="000000"/>
                <w:kern w:val="0"/>
                <w:sz w:val="20"/>
                <w:szCs w:val="20"/>
                <w:lang w:bidi="ar-SA"/>
              </w:rPr>
            </w:pPr>
          </w:p>
        </w:tc>
      </w:tr>
      <w:tr w:rsidR="00CA515F" w:rsidRPr="00CA515F" w14:paraId="5F13DC3C" w14:textId="77777777" w:rsidTr="009F47CF">
        <w:trPr>
          <w:trHeight w:val="315"/>
        </w:trPr>
        <w:tc>
          <w:tcPr>
            <w:tcW w:w="4500" w:type="dxa"/>
            <w:tcBorders>
              <w:top w:val="nil"/>
              <w:left w:val="nil"/>
              <w:bottom w:val="nil"/>
              <w:right w:val="nil"/>
            </w:tcBorders>
            <w:shd w:val="clear" w:color="auto" w:fill="auto"/>
            <w:noWrap/>
            <w:vAlign w:val="center"/>
            <w:hideMark/>
          </w:tcPr>
          <w:p w14:paraId="4CDDC679" w14:textId="77777777" w:rsidR="00CA515F" w:rsidRPr="00CA515F" w:rsidRDefault="00CA515F" w:rsidP="00D30327">
            <w:pPr>
              <w:spacing w:before="60" w:after="60" w:line="280" w:lineRule="exact"/>
              <w:jc w:val="both"/>
              <w:rPr>
                <w:rFonts w:ascii="Arial" w:hAnsi="Arial" w:cs="Arial"/>
                <w:b/>
                <w:bCs/>
                <w:color w:val="000000"/>
                <w:kern w:val="0"/>
                <w:sz w:val="20"/>
                <w:szCs w:val="20"/>
                <w:lang w:bidi="ar-SA"/>
              </w:rPr>
            </w:pPr>
            <w:r w:rsidRPr="00CA515F">
              <w:rPr>
                <w:rFonts w:ascii="Arial" w:hAnsi="Arial" w:cs="Arial"/>
                <w:b/>
                <w:bCs/>
                <w:color w:val="000000"/>
                <w:kern w:val="0"/>
                <w:sz w:val="20"/>
                <w:szCs w:val="20"/>
                <w:lang w:bidi="ar-SA"/>
              </w:rPr>
              <w:t>Members</w:t>
            </w:r>
          </w:p>
        </w:tc>
        <w:tc>
          <w:tcPr>
            <w:tcW w:w="5856" w:type="dxa"/>
            <w:tcBorders>
              <w:top w:val="nil"/>
              <w:left w:val="nil"/>
              <w:bottom w:val="nil"/>
              <w:right w:val="nil"/>
            </w:tcBorders>
            <w:shd w:val="clear" w:color="auto" w:fill="auto"/>
            <w:noWrap/>
            <w:vAlign w:val="center"/>
            <w:hideMark/>
          </w:tcPr>
          <w:p w14:paraId="7313F110" w14:textId="77777777" w:rsidR="00CA515F" w:rsidRPr="00CA515F" w:rsidRDefault="00CA515F" w:rsidP="00D30327">
            <w:pPr>
              <w:spacing w:before="60" w:after="60" w:line="280" w:lineRule="exact"/>
              <w:jc w:val="both"/>
              <w:rPr>
                <w:rFonts w:ascii="Arial" w:hAnsi="Arial" w:cs="Arial"/>
                <w:b/>
                <w:bCs/>
                <w:color w:val="000000"/>
                <w:kern w:val="0"/>
                <w:sz w:val="20"/>
                <w:szCs w:val="20"/>
                <w:lang w:bidi="ar-SA"/>
              </w:rPr>
            </w:pPr>
          </w:p>
        </w:tc>
      </w:tr>
      <w:tr w:rsidR="009F47CF" w:rsidRPr="00CA515F" w14:paraId="72E89B46" w14:textId="77777777" w:rsidTr="009F47CF">
        <w:trPr>
          <w:trHeight w:val="315"/>
        </w:trPr>
        <w:tc>
          <w:tcPr>
            <w:tcW w:w="4500" w:type="dxa"/>
            <w:tcBorders>
              <w:top w:val="nil"/>
              <w:left w:val="nil"/>
              <w:bottom w:val="nil"/>
              <w:right w:val="nil"/>
            </w:tcBorders>
            <w:shd w:val="clear" w:color="auto" w:fill="auto"/>
            <w:noWrap/>
            <w:vAlign w:val="center"/>
          </w:tcPr>
          <w:p w14:paraId="75AB693B" w14:textId="772678C5" w:rsidR="009F47CF" w:rsidRPr="00CA515F" w:rsidRDefault="00FC0B42" w:rsidP="00D30327">
            <w:pPr>
              <w:spacing w:before="60" w:after="60" w:line="280" w:lineRule="exact"/>
              <w:jc w:val="both"/>
              <w:rPr>
                <w:rFonts w:ascii="Arial" w:hAnsi="Arial" w:cs="Arial"/>
                <w:b/>
                <w:bCs/>
                <w:color w:val="000000"/>
                <w:kern w:val="0"/>
                <w:sz w:val="20"/>
                <w:szCs w:val="20"/>
                <w:lang w:bidi="ar-SA"/>
              </w:rPr>
            </w:pPr>
            <w:r>
              <w:rPr>
                <w:rFonts w:ascii="Arial" w:hAnsi="Arial" w:cs="Arial"/>
                <w:color w:val="000000"/>
                <w:kern w:val="0"/>
                <w:sz w:val="20"/>
                <w:szCs w:val="20"/>
                <w:lang w:bidi="ar-SA"/>
              </w:rPr>
              <w:t xml:space="preserve">Mr. John </w:t>
            </w:r>
            <w:r w:rsidR="009F47CF" w:rsidRPr="009F47CF">
              <w:rPr>
                <w:rFonts w:ascii="Arial" w:hAnsi="Arial" w:cs="Arial"/>
                <w:color w:val="000000"/>
                <w:kern w:val="0"/>
                <w:sz w:val="20"/>
                <w:szCs w:val="20"/>
                <w:lang w:bidi="ar-SA"/>
              </w:rPr>
              <w:t>Kuyers</w:t>
            </w:r>
          </w:p>
        </w:tc>
        <w:tc>
          <w:tcPr>
            <w:tcW w:w="5856" w:type="dxa"/>
            <w:tcBorders>
              <w:top w:val="nil"/>
              <w:left w:val="nil"/>
              <w:bottom w:val="nil"/>
              <w:right w:val="nil"/>
            </w:tcBorders>
            <w:shd w:val="clear" w:color="auto" w:fill="auto"/>
            <w:noWrap/>
            <w:vAlign w:val="center"/>
          </w:tcPr>
          <w:p w14:paraId="4BF0E0B0" w14:textId="24EA172F" w:rsidR="009F47CF" w:rsidRPr="00CA515F" w:rsidRDefault="009F47CF" w:rsidP="00D30327">
            <w:pPr>
              <w:spacing w:before="60" w:after="60" w:line="280" w:lineRule="exact"/>
              <w:jc w:val="both"/>
              <w:rPr>
                <w:rFonts w:ascii="Arial" w:hAnsi="Arial" w:cs="Arial"/>
                <w:b/>
                <w:bCs/>
                <w:color w:val="000000"/>
                <w:kern w:val="0"/>
                <w:sz w:val="20"/>
                <w:szCs w:val="20"/>
                <w:lang w:bidi="ar-SA"/>
              </w:rPr>
            </w:pPr>
            <w:r w:rsidRPr="009F47CF">
              <w:rPr>
                <w:rFonts w:ascii="Arial" w:hAnsi="Arial" w:cs="Arial"/>
                <w:color w:val="000000"/>
                <w:kern w:val="0"/>
                <w:sz w:val="20"/>
                <w:szCs w:val="20"/>
                <w:lang w:bidi="ar-SA"/>
              </w:rPr>
              <w:t>Information Systems Audit and Control Association</w:t>
            </w:r>
          </w:p>
        </w:tc>
      </w:tr>
      <w:tr w:rsidR="009F47CF" w:rsidRPr="00CA515F" w14:paraId="3AE0106B" w14:textId="77777777" w:rsidTr="009F47CF">
        <w:trPr>
          <w:trHeight w:val="315"/>
        </w:trPr>
        <w:tc>
          <w:tcPr>
            <w:tcW w:w="4500" w:type="dxa"/>
            <w:tcBorders>
              <w:top w:val="nil"/>
              <w:left w:val="nil"/>
              <w:bottom w:val="nil"/>
              <w:right w:val="nil"/>
            </w:tcBorders>
            <w:shd w:val="clear" w:color="auto" w:fill="auto"/>
            <w:noWrap/>
            <w:vAlign w:val="center"/>
          </w:tcPr>
          <w:p w14:paraId="541AC495" w14:textId="19F41468" w:rsidR="009F47CF" w:rsidRPr="009F47CF" w:rsidRDefault="00FC0B42" w:rsidP="00D30327">
            <w:pPr>
              <w:spacing w:before="60" w:after="60" w:line="280" w:lineRule="exact"/>
              <w:jc w:val="both"/>
              <w:rPr>
                <w:rFonts w:ascii="Arial" w:hAnsi="Arial" w:cs="Arial"/>
                <w:color w:val="000000"/>
                <w:kern w:val="0"/>
                <w:sz w:val="20"/>
                <w:szCs w:val="20"/>
                <w:lang w:bidi="ar-SA"/>
              </w:rPr>
            </w:pPr>
            <w:r>
              <w:rPr>
                <w:rFonts w:ascii="Arial" w:hAnsi="Arial" w:cs="Arial"/>
                <w:color w:val="000000"/>
                <w:kern w:val="0"/>
                <w:sz w:val="20"/>
                <w:szCs w:val="20"/>
                <w:lang w:bidi="ar-SA"/>
              </w:rPr>
              <w:t xml:space="preserve">Mr. Henry </w:t>
            </w:r>
            <w:r w:rsidR="009F47CF" w:rsidRPr="009F47CF">
              <w:rPr>
                <w:rFonts w:ascii="Arial" w:hAnsi="Arial" w:cs="Arial"/>
                <w:color w:val="000000"/>
                <w:kern w:val="0"/>
                <w:sz w:val="20"/>
                <w:szCs w:val="20"/>
                <w:lang w:bidi="ar-SA"/>
              </w:rPr>
              <w:t xml:space="preserve">Rees </w:t>
            </w:r>
          </w:p>
        </w:tc>
        <w:tc>
          <w:tcPr>
            <w:tcW w:w="5856" w:type="dxa"/>
            <w:tcBorders>
              <w:top w:val="nil"/>
              <w:left w:val="nil"/>
              <w:bottom w:val="nil"/>
              <w:right w:val="nil"/>
            </w:tcBorders>
            <w:shd w:val="clear" w:color="auto" w:fill="auto"/>
            <w:noWrap/>
            <w:vAlign w:val="center"/>
          </w:tcPr>
          <w:p w14:paraId="21F47959" w14:textId="5FF8BBAE" w:rsidR="009F47CF" w:rsidRPr="009F47CF" w:rsidRDefault="009F47CF" w:rsidP="00D30327">
            <w:pPr>
              <w:spacing w:before="60" w:after="60" w:line="280" w:lineRule="exact"/>
              <w:jc w:val="both"/>
              <w:rPr>
                <w:rFonts w:ascii="Arial" w:hAnsi="Arial" w:cs="Arial"/>
                <w:color w:val="000000"/>
                <w:kern w:val="0"/>
                <w:sz w:val="20"/>
                <w:szCs w:val="20"/>
                <w:lang w:bidi="ar-SA"/>
              </w:rPr>
            </w:pPr>
            <w:r w:rsidRPr="009F47CF">
              <w:rPr>
                <w:rFonts w:ascii="Arial" w:hAnsi="Arial" w:cs="Arial"/>
                <w:color w:val="000000"/>
                <w:kern w:val="0"/>
                <w:sz w:val="20"/>
                <w:szCs w:val="20"/>
                <w:lang w:bidi="ar-SA"/>
              </w:rPr>
              <w:t>International Accounting Standards Board</w:t>
            </w:r>
            <w:r w:rsidR="00FC0B42">
              <w:rPr>
                <w:rFonts w:ascii="Arial" w:hAnsi="Arial" w:cs="Arial"/>
                <w:color w:val="000000"/>
                <w:kern w:val="0"/>
                <w:sz w:val="20"/>
                <w:szCs w:val="20"/>
                <w:lang w:bidi="ar-SA"/>
              </w:rPr>
              <w:t xml:space="preserve"> (IASB)</w:t>
            </w:r>
          </w:p>
        </w:tc>
      </w:tr>
      <w:tr w:rsidR="009F47CF" w:rsidRPr="00D30327" w14:paraId="329B1278" w14:textId="77777777" w:rsidTr="009F47CF">
        <w:trPr>
          <w:trHeight w:val="315"/>
        </w:trPr>
        <w:tc>
          <w:tcPr>
            <w:tcW w:w="4500" w:type="dxa"/>
            <w:tcBorders>
              <w:top w:val="nil"/>
              <w:left w:val="nil"/>
              <w:bottom w:val="nil"/>
              <w:right w:val="nil"/>
            </w:tcBorders>
            <w:shd w:val="clear" w:color="auto" w:fill="auto"/>
            <w:noWrap/>
            <w:vAlign w:val="center"/>
          </w:tcPr>
          <w:p w14:paraId="4C186190" w14:textId="43BF908E" w:rsidR="009F47CF" w:rsidRPr="00CA515F" w:rsidRDefault="00FC0B42" w:rsidP="007F16CB">
            <w:pPr>
              <w:spacing w:before="60" w:after="60" w:line="280" w:lineRule="atLeast"/>
              <w:jc w:val="both"/>
              <w:rPr>
                <w:rFonts w:ascii="Arial" w:hAnsi="Arial" w:cs="Arial"/>
                <w:color w:val="000000"/>
                <w:kern w:val="0"/>
                <w:sz w:val="20"/>
                <w:szCs w:val="20"/>
                <w:lang w:bidi="ar-SA"/>
              </w:rPr>
            </w:pPr>
            <w:r>
              <w:rPr>
                <w:rFonts w:ascii="Arial" w:hAnsi="Arial" w:cs="Arial"/>
                <w:sz w:val="20"/>
                <w:szCs w:val="20"/>
              </w:rPr>
              <w:t xml:space="preserve">Ms. Tara </w:t>
            </w:r>
            <w:r w:rsidR="009F47CF">
              <w:rPr>
                <w:rFonts w:ascii="Arial" w:hAnsi="Arial" w:cs="Arial"/>
                <w:sz w:val="20"/>
                <w:szCs w:val="20"/>
              </w:rPr>
              <w:t>Hansen</w:t>
            </w:r>
          </w:p>
        </w:tc>
        <w:tc>
          <w:tcPr>
            <w:tcW w:w="5856" w:type="dxa"/>
            <w:tcBorders>
              <w:top w:val="nil"/>
              <w:left w:val="nil"/>
              <w:bottom w:val="nil"/>
              <w:right w:val="nil"/>
            </w:tcBorders>
            <w:shd w:val="clear" w:color="auto" w:fill="auto"/>
            <w:noWrap/>
            <w:vAlign w:val="center"/>
          </w:tcPr>
          <w:p w14:paraId="5E63B81D" w14:textId="77777777" w:rsidR="009F47CF" w:rsidRPr="00CA515F" w:rsidRDefault="009F47CF" w:rsidP="007F16CB">
            <w:pPr>
              <w:spacing w:before="60" w:after="60" w:line="280" w:lineRule="atLeast"/>
              <w:jc w:val="both"/>
              <w:rPr>
                <w:rFonts w:ascii="Arial" w:hAnsi="Arial" w:cs="Arial"/>
                <w:color w:val="000000"/>
                <w:kern w:val="0"/>
                <w:sz w:val="20"/>
                <w:szCs w:val="20"/>
                <w:lang w:bidi="ar-SA"/>
              </w:rPr>
            </w:pPr>
            <w:r>
              <w:rPr>
                <w:rFonts w:ascii="Arial" w:hAnsi="Arial" w:cs="Arial"/>
                <w:color w:val="000000"/>
                <w:sz w:val="20"/>
                <w:szCs w:val="20"/>
              </w:rPr>
              <w:t>International Actuarial Association</w:t>
            </w:r>
          </w:p>
        </w:tc>
      </w:tr>
      <w:tr w:rsidR="00CA515F" w:rsidRPr="00D30327" w14:paraId="475F46EE" w14:textId="77777777" w:rsidTr="009F47CF">
        <w:trPr>
          <w:trHeight w:val="315"/>
        </w:trPr>
        <w:tc>
          <w:tcPr>
            <w:tcW w:w="4500" w:type="dxa"/>
            <w:tcBorders>
              <w:top w:val="nil"/>
              <w:left w:val="nil"/>
              <w:bottom w:val="nil"/>
              <w:right w:val="nil"/>
            </w:tcBorders>
            <w:shd w:val="clear" w:color="auto" w:fill="auto"/>
            <w:noWrap/>
            <w:vAlign w:val="center"/>
            <w:hideMark/>
          </w:tcPr>
          <w:p w14:paraId="17F4D985" w14:textId="77777777" w:rsidR="00CA515F" w:rsidRPr="00CA515F" w:rsidRDefault="00CA515F" w:rsidP="00D30327">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 xml:space="preserve">Mr. Sanders Shaffer </w:t>
            </w:r>
          </w:p>
        </w:tc>
        <w:tc>
          <w:tcPr>
            <w:tcW w:w="5856" w:type="dxa"/>
            <w:tcBorders>
              <w:top w:val="nil"/>
              <w:left w:val="nil"/>
              <w:bottom w:val="nil"/>
              <w:right w:val="nil"/>
            </w:tcBorders>
            <w:shd w:val="clear" w:color="auto" w:fill="auto"/>
            <w:noWrap/>
            <w:vAlign w:val="center"/>
            <w:hideMark/>
          </w:tcPr>
          <w:p w14:paraId="27497020" w14:textId="77777777" w:rsidR="00CA515F" w:rsidRPr="00CA515F" w:rsidRDefault="00CA515F" w:rsidP="00D30327">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International Association of Insurance Supervisors (IAIS)</w:t>
            </w:r>
          </w:p>
        </w:tc>
      </w:tr>
      <w:tr w:rsidR="009F47CF" w:rsidRPr="00D30327" w14:paraId="0C0708EF" w14:textId="77777777" w:rsidTr="009F47CF">
        <w:trPr>
          <w:trHeight w:val="315"/>
        </w:trPr>
        <w:tc>
          <w:tcPr>
            <w:tcW w:w="4500" w:type="dxa"/>
            <w:tcBorders>
              <w:top w:val="nil"/>
              <w:left w:val="nil"/>
              <w:bottom w:val="nil"/>
              <w:right w:val="nil"/>
            </w:tcBorders>
            <w:shd w:val="clear" w:color="auto" w:fill="auto"/>
            <w:noWrap/>
            <w:vAlign w:val="center"/>
          </w:tcPr>
          <w:p w14:paraId="085D3BC0" w14:textId="271968F6" w:rsidR="009F47CF" w:rsidRPr="00CA515F" w:rsidRDefault="00FC0B42" w:rsidP="00D30327">
            <w:pPr>
              <w:spacing w:before="60" w:after="60" w:line="280" w:lineRule="atLeast"/>
              <w:jc w:val="both"/>
              <w:rPr>
                <w:rFonts w:ascii="Arial" w:hAnsi="Arial" w:cs="Arial"/>
                <w:color w:val="000000"/>
                <w:kern w:val="0"/>
                <w:sz w:val="20"/>
                <w:szCs w:val="20"/>
                <w:lang w:bidi="ar-SA"/>
              </w:rPr>
            </w:pPr>
            <w:r>
              <w:rPr>
                <w:rFonts w:ascii="Arial" w:hAnsi="Arial" w:cs="Arial"/>
                <w:color w:val="000000"/>
                <w:kern w:val="0"/>
                <w:sz w:val="20"/>
                <w:szCs w:val="20"/>
                <w:lang w:bidi="ar-SA"/>
              </w:rPr>
              <w:t xml:space="preserve">Mr. Mauro </w:t>
            </w:r>
            <w:r w:rsidR="009F47CF" w:rsidRPr="009F47CF">
              <w:rPr>
                <w:rFonts w:ascii="Arial" w:hAnsi="Arial" w:cs="Arial"/>
                <w:color w:val="000000"/>
                <w:kern w:val="0"/>
                <w:sz w:val="20"/>
                <w:szCs w:val="20"/>
                <w:lang w:bidi="ar-SA"/>
              </w:rPr>
              <w:t>Bini</w:t>
            </w:r>
          </w:p>
        </w:tc>
        <w:tc>
          <w:tcPr>
            <w:tcW w:w="5856" w:type="dxa"/>
            <w:tcBorders>
              <w:top w:val="nil"/>
              <w:left w:val="nil"/>
              <w:bottom w:val="nil"/>
              <w:right w:val="nil"/>
            </w:tcBorders>
            <w:shd w:val="clear" w:color="auto" w:fill="auto"/>
            <w:noWrap/>
            <w:vAlign w:val="center"/>
          </w:tcPr>
          <w:p w14:paraId="7BC9E945" w14:textId="41AE7005" w:rsidR="009F47CF" w:rsidRPr="00CA515F" w:rsidRDefault="009F47CF" w:rsidP="00D30327">
            <w:pPr>
              <w:spacing w:before="60" w:after="60" w:line="280" w:lineRule="atLeast"/>
              <w:jc w:val="both"/>
              <w:rPr>
                <w:rFonts w:ascii="Arial" w:hAnsi="Arial" w:cs="Arial"/>
                <w:color w:val="000000"/>
                <w:kern w:val="0"/>
                <w:sz w:val="20"/>
                <w:szCs w:val="20"/>
                <w:lang w:bidi="ar-SA"/>
              </w:rPr>
            </w:pPr>
            <w:r w:rsidRPr="009F47CF">
              <w:rPr>
                <w:rFonts w:ascii="Arial" w:hAnsi="Arial" w:cs="Arial"/>
                <w:color w:val="000000"/>
                <w:kern w:val="0"/>
                <w:sz w:val="20"/>
                <w:szCs w:val="20"/>
                <w:lang w:bidi="ar-SA"/>
              </w:rPr>
              <w:t>International Valuation Standards Council</w:t>
            </w:r>
          </w:p>
        </w:tc>
      </w:tr>
      <w:tr w:rsidR="00CA515F" w:rsidRPr="00D30327" w14:paraId="0EAC72E8" w14:textId="77777777" w:rsidTr="009F47CF">
        <w:trPr>
          <w:trHeight w:val="315"/>
        </w:trPr>
        <w:tc>
          <w:tcPr>
            <w:tcW w:w="4500" w:type="dxa"/>
            <w:tcBorders>
              <w:top w:val="nil"/>
              <w:left w:val="nil"/>
              <w:bottom w:val="nil"/>
              <w:right w:val="nil"/>
            </w:tcBorders>
            <w:shd w:val="clear" w:color="auto" w:fill="auto"/>
            <w:noWrap/>
            <w:vAlign w:val="center"/>
            <w:hideMark/>
          </w:tcPr>
          <w:p w14:paraId="4D08C044" w14:textId="77777777" w:rsidR="00CA515F" w:rsidRPr="00CA515F" w:rsidRDefault="00CA515F" w:rsidP="00D30327">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Mr. Henri Fortin</w:t>
            </w:r>
          </w:p>
        </w:tc>
        <w:tc>
          <w:tcPr>
            <w:tcW w:w="5856" w:type="dxa"/>
            <w:tcBorders>
              <w:top w:val="nil"/>
              <w:left w:val="nil"/>
              <w:bottom w:val="nil"/>
              <w:right w:val="nil"/>
            </w:tcBorders>
            <w:shd w:val="clear" w:color="auto" w:fill="auto"/>
            <w:noWrap/>
            <w:vAlign w:val="center"/>
            <w:hideMark/>
          </w:tcPr>
          <w:p w14:paraId="63C4C452" w14:textId="77777777" w:rsidR="00CA515F" w:rsidRPr="00CA515F" w:rsidRDefault="00CA515F" w:rsidP="00D30327">
            <w:pPr>
              <w:spacing w:before="60" w:after="60" w:line="280" w:lineRule="atLeast"/>
              <w:jc w:val="both"/>
              <w:rPr>
                <w:rFonts w:ascii="Arial" w:hAnsi="Arial" w:cs="Arial"/>
                <w:color w:val="000000"/>
                <w:kern w:val="0"/>
                <w:sz w:val="20"/>
                <w:szCs w:val="20"/>
                <w:lang w:bidi="ar-SA"/>
              </w:rPr>
            </w:pPr>
            <w:r w:rsidRPr="00CA515F">
              <w:rPr>
                <w:rFonts w:ascii="Arial" w:hAnsi="Arial" w:cs="Arial"/>
                <w:color w:val="000000"/>
                <w:kern w:val="0"/>
                <w:sz w:val="20"/>
                <w:szCs w:val="20"/>
                <w:lang w:bidi="ar-SA"/>
              </w:rPr>
              <w:t>World Bank (WB)</w:t>
            </w:r>
          </w:p>
        </w:tc>
      </w:tr>
    </w:tbl>
    <w:p w14:paraId="29999B21" w14:textId="77777777" w:rsidR="00085858" w:rsidRDefault="00085858">
      <w:pPr>
        <w:spacing w:after="160" w:line="259" w:lineRule="auto"/>
        <w:rPr>
          <w:rFonts w:ascii="Arial" w:eastAsia="MS Mincho" w:hAnsi="Arial" w:cs="Arial"/>
          <w:b/>
          <w:bCs/>
          <w:noProof/>
          <w:sz w:val="20"/>
          <w:szCs w:val="20"/>
        </w:rPr>
      </w:pPr>
      <w:r>
        <w:rPr>
          <w:rFonts w:ascii="Arial" w:eastAsia="MS Mincho" w:hAnsi="Arial" w:cs="Arial"/>
          <w:b/>
          <w:bCs/>
          <w:noProof/>
          <w:sz w:val="20"/>
          <w:szCs w:val="20"/>
        </w:rPr>
        <w:br w:type="page"/>
      </w:r>
    </w:p>
    <w:p w14:paraId="1D3F4AC3" w14:textId="08045766" w:rsidR="00B84F3E" w:rsidRPr="00B84F3E" w:rsidRDefault="00B84F3E" w:rsidP="00B84F3E">
      <w:pPr>
        <w:keepNext/>
        <w:spacing w:before="240" w:after="120" w:line="280" w:lineRule="exact"/>
        <w:outlineLvl w:val="2"/>
        <w:rPr>
          <w:rFonts w:ascii="Arial" w:eastAsia="MS Mincho" w:hAnsi="Arial" w:cs="Arial"/>
          <w:b/>
          <w:bCs/>
          <w:noProof/>
          <w:sz w:val="20"/>
          <w:szCs w:val="20"/>
        </w:rPr>
      </w:pPr>
      <w:r w:rsidRPr="00B84F3E">
        <w:rPr>
          <w:rFonts w:ascii="Arial" w:eastAsia="MS Mincho" w:hAnsi="Arial" w:cs="Arial"/>
          <w:b/>
          <w:bCs/>
          <w:noProof/>
          <w:sz w:val="20"/>
          <w:szCs w:val="20"/>
        </w:rPr>
        <w:lastRenderedPageBreak/>
        <w:t>Opening Remarks</w:t>
      </w:r>
    </w:p>
    <w:p w14:paraId="2023DE81" w14:textId="623E0152" w:rsidR="00B84F3E" w:rsidRPr="00B84F3E" w:rsidRDefault="00B84F3E" w:rsidP="00B84F3E">
      <w:pPr>
        <w:spacing w:before="120" w:line="280" w:lineRule="exact"/>
        <w:jc w:val="both"/>
        <w:rPr>
          <w:rFonts w:ascii="Arial" w:eastAsia="Calibri" w:hAnsi="Arial" w:cs="Arial"/>
          <w:kern w:val="0"/>
          <w:sz w:val="20"/>
          <w:szCs w:val="20"/>
          <w:lang w:bidi="ar-SA"/>
        </w:rPr>
      </w:pPr>
      <w:r w:rsidRPr="00B84F3E">
        <w:rPr>
          <w:rFonts w:ascii="Arial" w:eastAsia="Calibri" w:hAnsi="Arial" w:cs="Arial"/>
          <w:kern w:val="0"/>
          <w:sz w:val="20"/>
          <w:szCs w:val="20"/>
          <w:lang w:bidi="ar-SA"/>
        </w:rPr>
        <w:t xml:space="preserve">Mr. Dalkin welcomed the CAG Representatives </w:t>
      </w:r>
      <w:r w:rsidR="00305E8D">
        <w:rPr>
          <w:rFonts w:ascii="Arial" w:eastAsia="Calibri" w:hAnsi="Arial" w:cs="Arial"/>
          <w:kern w:val="0"/>
          <w:sz w:val="20"/>
          <w:szCs w:val="20"/>
          <w:lang w:bidi="ar-SA"/>
        </w:rPr>
        <w:t xml:space="preserve">and Observers </w:t>
      </w:r>
      <w:r w:rsidRPr="00B84F3E">
        <w:rPr>
          <w:rFonts w:ascii="Arial" w:eastAsia="Calibri" w:hAnsi="Arial" w:cs="Arial"/>
          <w:kern w:val="0"/>
          <w:sz w:val="20"/>
          <w:szCs w:val="20"/>
          <w:lang w:bidi="ar-SA"/>
        </w:rPr>
        <w:t>to the joint meeting</w:t>
      </w:r>
      <w:r w:rsidR="00305E8D">
        <w:rPr>
          <w:rFonts w:ascii="Arial" w:eastAsia="Calibri" w:hAnsi="Arial" w:cs="Arial"/>
          <w:kern w:val="0"/>
          <w:sz w:val="20"/>
          <w:szCs w:val="20"/>
          <w:lang w:bidi="ar-SA"/>
        </w:rPr>
        <w:t xml:space="preserve">. He also welcomed </w:t>
      </w:r>
      <w:r w:rsidRPr="00B84F3E">
        <w:rPr>
          <w:rFonts w:ascii="Arial" w:eastAsia="Calibri" w:hAnsi="Arial" w:cs="Arial"/>
          <w:kern w:val="0"/>
          <w:sz w:val="20"/>
          <w:szCs w:val="20"/>
          <w:lang w:bidi="ar-SA"/>
        </w:rPr>
        <w:t>the IAASB Chair, Mr. Tom Seidenstein</w:t>
      </w:r>
      <w:r w:rsidR="00305E8D">
        <w:rPr>
          <w:rFonts w:ascii="Arial" w:eastAsia="Calibri" w:hAnsi="Arial" w:cs="Arial"/>
          <w:kern w:val="0"/>
          <w:sz w:val="20"/>
          <w:szCs w:val="20"/>
          <w:lang w:bidi="ar-SA"/>
        </w:rPr>
        <w:t>;</w:t>
      </w:r>
      <w:r w:rsidRPr="00B84F3E">
        <w:rPr>
          <w:rFonts w:ascii="Arial" w:eastAsia="Calibri" w:hAnsi="Arial" w:cs="Arial"/>
          <w:kern w:val="0"/>
          <w:sz w:val="20"/>
          <w:szCs w:val="20"/>
          <w:lang w:bidi="ar-SA"/>
        </w:rPr>
        <w:t xml:space="preserve"> the IESBA Chair, </w:t>
      </w:r>
      <w:r w:rsidR="00305E8D">
        <w:rPr>
          <w:rFonts w:ascii="Arial" w:eastAsia="Calibri" w:hAnsi="Arial" w:cs="Arial"/>
          <w:kern w:val="0"/>
          <w:sz w:val="20"/>
          <w:szCs w:val="20"/>
          <w:lang w:bidi="ar-SA"/>
        </w:rPr>
        <w:t>D</w:t>
      </w:r>
      <w:r w:rsidRPr="00B84F3E">
        <w:rPr>
          <w:rFonts w:ascii="Arial" w:eastAsia="Calibri" w:hAnsi="Arial" w:cs="Arial"/>
          <w:kern w:val="0"/>
          <w:sz w:val="20"/>
          <w:szCs w:val="20"/>
          <w:lang w:bidi="ar-SA"/>
        </w:rPr>
        <w:t>r. Stavros Thomadakis</w:t>
      </w:r>
      <w:r w:rsidR="00305E8D">
        <w:rPr>
          <w:rFonts w:ascii="Arial" w:eastAsia="Calibri" w:hAnsi="Arial" w:cs="Arial"/>
          <w:kern w:val="0"/>
          <w:sz w:val="20"/>
          <w:szCs w:val="20"/>
          <w:lang w:bidi="ar-SA"/>
        </w:rPr>
        <w:t>;</w:t>
      </w:r>
      <w:r w:rsidRPr="00B84F3E">
        <w:rPr>
          <w:rFonts w:ascii="Arial" w:eastAsia="Calibri" w:hAnsi="Arial" w:cs="Arial"/>
          <w:kern w:val="0"/>
          <w:sz w:val="20"/>
          <w:szCs w:val="20"/>
          <w:lang w:bidi="ar-SA"/>
        </w:rPr>
        <w:t xml:space="preserve"> </w:t>
      </w:r>
      <w:del w:id="0" w:author="Geoffrey Kwan" w:date="2021-02-23T12:47:00Z">
        <w:r w:rsidR="00305E8D" w:rsidDel="00253EA4">
          <w:rPr>
            <w:rFonts w:ascii="Arial" w:eastAsia="Calibri" w:hAnsi="Arial" w:cs="Arial"/>
            <w:kern w:val="0"/>
            <w:sz w:val="20"/>
            <w:szCs w:val="20"/>
            <w:lang w:bidi="ar-SA"/>
          </w:rPr>
          <w:delText>T</w:delText>
        </w:r>
      </w:del>
      <w:ins w:id="1" w:author="Geoffrey Kwan" w:date="2021-02-23T12:47:00Z">
        <w:r w:rsidR="00253EA4">
          <w:rPr>
            <w:rFonts w:ascii="Arial" w:eastAsia="Calibri" w:hAnsi="Arial" w:cs="Arial"/>
            <w:kern w:val="0"/>
            <w:sz w:val="20"/>
            <w:szCs w:val="20"/>
            <w:lang w:bidi="ar-SA"/>
          </w:rPr>
          <w:t>t</w:t>
        </w:r>
      </w:ins>
      <w:r w:rsidR="00305E8D">
        <w:rPr>
          <w:rFonts w:ascii="Arial" w:eastAsia="Calibri" w:hAnsi="Arial" w:cs="Arial"/>
          <w:kern w:val="0"/>
          <w:sz w:val="20"/>
          <w:szCs w:val="20"/>
          <w:lang w:bidi="ar-SA"/>
        </w:rPr>
        <w:t xml:space="preserve">he PIOB Observer, </w:t>
      </w:r>
      <w:r w:rsidRPr="00B84F3E">
        <w:rPr>
          <w:rFonts w:ascii="Arial" w:eastAsia="Calibri" w:hAnsi="Arial" w:cs="Arial"/>
          <w:kern w:val="0"/>
          <w:sz w:val="20"/>
          <w:szCs w:val="20"/>
          <w:lang w:bidi="ar-SA"/>
        </w:rPr>
        <w:t xml:space="preserve">Mr. </w:t>
      </w:r>
      <w:r w:rsidRPr="00B84F3E">
        <w:rPr>
          <w:rFonts w:ascii="Arial" w:eastAsia="MS Mincho" w:hAnsi="Arial" w:cs="Arial"/>
          <w:kern w:val="0"/>
          <w:sz w:val="20"/>
          <w:szCs w:val="20"/>
          <w:lang w:bidi="ar-SA"/>
        </w:rPr>
        <w:t>Shigeo Kashiwagi</w:t>
      </w:r>
      <w:r w:rsidR="00305E8D">
        <w:rPr>
          <w:rFonts w:ascii="Arial" w:eastAsia="MS Mincho" w:hAnsi="Arial" w:cs="Arial"/>
          <w:kern w:val="0"/>
          <w:sz w:val="20"/>
          <w:szCs w:val="20"/>
          <w:lang w:bidi="ar-SA"/>
        </w:rPr>
        <w:t>;</w:t>
      </w:r>
      <w:r w:rsidRPr="00B84F3E">
        <w:rPr>
          <w:rFonts w:ascii="Arial" w:eastAsia="MS Mincho" w:hAnsi="Arial" w:cs="Arial"/>
          <w:kern w:val="0"/>
          <w:sz w:val="20"/>
          <w:szCs w:val="20"/>
          <w:lang w:bidi="ar-SA"/>
        </w:rPr>
        <w:t xml:space="preserve"> </w:t>
      </w:r>
      <w:r w:rsidR="00305E8D">
        <w:rPr>
          <w:rFonts w:ascii="Arial" w:eastAsia="MS Mincho" w:hAnsi="Arial" w:cs="Arial"/>
          <w:kern w:val="0"/>
          <w:sz w:val="20"/>
          <w:szCs w:val="20"/>
          <w:lang w:bidi="ar-SA"/>
        </w:rPr>
        <w:t>and other IAASB and IESBA representatives and staff</w:t>
      </w:r>
      <w:r w:rsidRPr="00B84F3E">
        <w:rPr>
          <w:rFonts w:ascii="Arial" w:eastAsia="Calibri" w:hAnsi="Arial" w:cs="Arial"/>
          <w:kern w:val="0"/>
          <w:sz w:val="20"/>
          <w:szCs w:val="20"/>
          <w:lang w:bidi="ar-SA"/>
        </w:rPr>
        <w:t>.</w:t>
      </w:r>
    </w:p>
    <w:p w14:paraId="1B1BAF2A" w14:textId="77777777" w:rsidR="00B84F3E" w:rsidRPr="00B84F3E" w:rsidRDefault="00B84F3E" w:rsidP="00B84F3E">
      <w:pPr>
        <w:spacing w:before="240" w:after="120" w:line="280" w:lineRule="exact"/>
        <w:jc w:val="both"/>
        <w:rPr>
          <w:rFonts w:ascii="Arial" w:eastAsia="Calibri" w:hAnsi="Arial"/>
          <w:smallCaps/>
          <w:color w:val="231F20"/>
          <w:kern w:val="0"/>
          <w:sz w:val="20"/>
          <w:lang w:bidi="ar-SA"/>
        </w:rPr>
      </w:pPr>
      <w:r w:rsidRPr="00B84F3E">
        <w:rPr>
          <w:rFonts w:ascii="Arial" w:eastAsia="Calibri" w:hAnsi="Arial"/>
          <w:smallCaps/>
          <w:color w:val="231F20"/>
          <w:kern w:val="0"/>
          <w:sz w:val="20"/>
          <w:lang w:bidi="ar-SA"/>
        </w:rPr>
        <w:t>Approval of Minutes</w:t>
      </w:r>
    </w:p>
    <w:p w14:paraId="101BAFDC" w14:textId="5AB15B3C" w:rsidR="00B84F3E" w:rsidRPr="00B84F3E" w:rsidRDefault="00B84F3E" w:rsidP="00B84F3E">
      <w:pPr>
        <w:spacing w:before="120" w:after="120" w:line="280" w:lineRule="exact"/>
        <w:jc w:val="both"/>
        <w:rPr>
          <w:rFonts w:ascii="Arial" w:eastAsia="MS Mincho" w:hAnsi="Arial" w:cs="Arial"/>
          <w:kern w:val="0"/>
          <w:sz w:val="20"/>
          <w:szCs w:val="20"/>
          <w:lang w:bidi="ar-SA"/>
        </w:rPr>
      </w:pPr>
      <w:r w:rsidRPr="00B84F3E">
        <w:rPr>
          <w:rFonts w:ascii="Arial" w:eastAsia="MS Mincho" w:hAnsi="Arial" w:cs="Arial"/>
          <w:kern w:val="0"/>
          <w:sz w:val="20"/>
          <w:szCs w:val="20"/>
          <w:lang w:bidi="ar-SA"/>
        </w:rPr>
        <w:t>The CAG</w:t>
      </w:r>
      <w:r w:rsidR="00305E8D">
        <w:rPr>
          <w:rFonts w:ascii="Arial" w:eastAsia="MS Mincho" w:hAnsi="Arial" w:cs="Arial"/>
          <w:kern w:val="0"/>
          <w:sz w:val="20"/>
          <w:szCs w:val="20"/>
          <w:lang w:bidi="ar-SA"/>
        </w:rPr>
        <w:t>s</w:t>
      </w:r>
      <w:r w:rsidRPr="00B84F3E">
        <w:rPr>
          <w:rFonts w:ascii="Arial" w:eastAsia="MS Mincho" w:hAnsi="Arial" w:cs="Arial"/>
          <w:kern w:val="0"/>
          <w:sz w:val="20"/>
          <w:szCs w:val="20"/>
          <w:lang w:bidi="ar-SA"/>
        </w:rPr>
        <w:t xml:space="preserve"> approved the minutes of the March 2020 joint IAASB-IESBA CAG public session as presented. </w:t>
      </w:r>
    </w:p>
    <w:p w14:paraId="113636FC" w14:textId="77777777" w:rsidR="00B84F3E" w:rsidRPr="00B84F3E" w:rsidRDefault="00B84F3E" w:rsidP="00B84F3E">
      <w:pPr>
        <w:keepNext/>
        <w:spacing w:before="240" w:after="120" w:line="280" w:lineRule="exact"/>
        <w:outlineLvl w:val="2"/>
        <w:rPr>
          <w:rFonts w:ascii="Arial" w:eastAsia="MS Mincho" w:hAnsi="Arial" w:cs="Arial"/>
          <w:b/>
          <w:bCs/>
          <w:noProof/>
          <w:sz w:val="20"/>
          <w:szCs w:val="20"/>
        </w:rPr>
      </w:pPr>
      <w:r w:rsidRPr="00B84F3E">
        <w:rPr>
          <w:rFonts w:ascii="Arial" w:eastAsia="MS Mincho" w:hAnsi="Arial" w:cs="Arial"/>
          <w:b/>
          <w:bCs/>
          <w:noProof/>
          <w:sz w:val="20"/>
          <w:szCs w:val="20"/>
        </w:rPr>
        <w:t>Definitions of Listed Entity and Public Interest Entity (PIE)</w:t>
      </w:r>
    </w:p>
    <w:tbl>
      <w:tblPr>
        <w:tblStyle w:val="TableGrid"/>
        <w:tblW w:w="0" w:type="auto"/>
        <w:tblLook w:val="04A0" w:firstRow="1" w:lastRow="0" w:firstColumn="1" w:lastColumn="0" w:noHBand="0" w:noVBand="1"/>
      </w:tblPr>
      <w:tblGrid>
        <w:gridCol w:w="9350"/>
      </w:tblGrid>
      <w:tr w:rsidR="00B84F3E" w14:paraId="7C0ECBD8" w14:textId="77777777" w:rsidTr="007F16CB">
        <w:tc>
          <w:tcPr>
            <w:tcW w:w="9350" w:type="dxa"/>
          </w:tcPr>
          <w:p w14:paraId="3DED8C62" w14:textId="77777777" w:rsidR="00B84F3E" w:rsidRPr="00B84F3E" w:rsidRDefault="00B84F3E" w:rsidP="00B84F3E">
            <w:pPr>
              <w:pStyle w:val="ListParagraph"/>
              <w:numPr>
                <w:ilvl w:val="0"/>
                <w:numId w:val="31"/>
              </w:numPr>
              <w:spacing w:before="120" w:after="0" w:line="280" w:lineRule="exact"/>
              <w:ind w:left="518" w:hanging="547"/>
              <w:contextualSpacing w:val="0"/>
              <w:jc w:val="both"/>
              <w:rPr>
                <w:rFonts w:ascii="Arial" w:hAnsi="Arial" w:cs="Arial"/>
                <w:sz w:val="20"/>
                <w:szCs w:val="20"/>
              </w:rPr>
            </w:pPr>
            <w:r w:rsidRPr="00B84F3E">
              <w:rPr>
                <w:rFonts w:ascii="Arial" w:hAnsi="Arial" w:cs="Arial"/>
                <w:bCs/>
                <w:kern w:val="8"/>
                <w:sz w:val="20"/>
                <w:szCs w:val="20"/>
                <w:lang w:bidi="he-IL"/>
              </w:rPr>
              <w:t xml:space="preserve">To </w:t>
            </w:r>
            <w:r w:rsidRPr="00B84F3E">
              <w:rPr>
                <w:rFonts w:ascii="Arial" w:hAnsi="Arial" w:cs="Arial"/>
                <w:bCs/>
                <w:i/>
                <w:kern w:val="8"/>
                <w:sz w:val="20"/>
                <w:szCs w:val="20"/>
                <w:lang w:bidi="he-IL"/>
              </w:rPr>
              <w:t>RECEIVE</w:t>
            </w:r>
            <w:r w:rsidRPr="00B84F3E">
              <w:rPr>
                <w:rFonts w:ascii="Arial" w:hAnsi="Arial" w:cs="Arial"/>
                <w:sz w:val="20"/>
                <w:szCs w:val="20"/>
              </w:rPr>
              <w:t xml:space="preserve"> a report-back on the discussion at the March 2020 IESBA CAG meeting</w:t>
            </w:r>
          </w:p>
          <w:p w14:paraId="5D2F564E" w14:textId="77777777" w:rsidR="00B84F3E" w:rsidRPr="00B84F3E" w:rsidRDefault="00B84F3E" w:rsidP="00B84F3E">
            <w:pPr>
              <w:pStyle w:val="ListParagraph"/>
              <w:numPr>
                <w:ilvl w:val="0"/>
                <w:numId w:val="31"/>
              </w:numPr>
              <w:spacing w:before="120" w:after="120" w:line="280" w:lineRule="exact"/>
              <w:ind w:left="518" w:hanging="547"/>
              <w:contextualSpacing w:val="0"/>
              <w:jc w:val="both"/>
              <w:rPr>
                <w:rFonts w:ascii="Arial" w:hAnsi="Arial" w:cs="Arial"/>
                <w:sz w:val="20"/>
              </w:rPr>
            </w:pPr>
            <w:r w:rsidRPr="00B84F3E">
              <w:rPr>
                <w:rFonts w:ascii="Arial" w:hAnsi="Arial" w:cs="Arial"/>
                <w:sz w:val="20"/>
              </w:rPr>
              <w:t xml:space="preserve">To </w:t>
            </w:r>
            <w:r w:rsidRPr="00B84F3E">
              <w:rPr>
                <w:rFonts w:ascii="Arial" w:hAnsi="Arial" w:cs="Arial"/>
                <w:i/>
                <w:iCs/>
                <w:sz w:val="20"/>
              </w:rPr>
              <w:t>PROVIDE</w:t>
            </w:r>
            <w:r w:rsidRPr="00B84F3E">
              <w:rPr>
                <w:rFonts w:ascii="Arial" w:hAnsi="Arial" w:cs="Arial"/>
                <w:sz w:val="20"/>
              </w:rPr>
              <w:t xml:space="preserve"> views on the Task Force’s responses to the issues identified and first read of the proposed text.</w:t>
            </w:r>
          </w:p>
        </w:tc>
      </w:tr>
    </w:tbl>
    <w:p w14:paraId="5DA63EF5" w14:textId="096EB518" w:rsidR="007974D8" w:rsidRDefault="00B84F3E" w:rsidP="00B84F3E">
      <w:pPr>
        <w:spacing w:before="120" w:line="280" w:lineRule="atLeast"/>
        <w:jc w:val="both"/>
        <w:rPr>
          <w:rFonts w:ascii="Arial" w:eastAsia="MS Mincho" w:hAnsi="Arial" w:cs="Arial"/>
          <w:kern w:val="0"/>
          <w:sz w:val="20"/>
          <w:szCs w:val="20"/>
          <w:lang w:bidi="ar-SA"/>
        </w:rPr>
      </w:pPr>
      <w:r w:rsidRPr="00B84F3E">
        <w:rPr>
          <w:rFonts w:ascii="Arial" w:eastAsia="MS Mincho" w:hAnsi="Arial" w:cs="Arial"/>
          <w:kern w:val="0"/>
          <w:sz w:val="20"/>
          <w:szCs w:val="20"/>
          <w:lang w:bidi="ar-SA"/>
        </w:rPr>
        <w:t xml:space="preserve">Mr. Ashley introduced the session by providing a recap of the March 2020 IESBA CAG discussions as well as a brief update </w:t>
      </w:r>
      <w:r w:rsidR="000857A9">
        <w:rPr>
          <w:rFonts w:ascii="Arial" w:eastAsia="MS Mincho" w:hAnsi="Arial" w:cs="Arial"/>
          <w:kern w:val="0"/>
          <w:sz w:val="20"/>
          <w:szCs w:val="20"/>
          <w:lang w:bidi="ar-SA"/>
        </w:rPr>
        <w:t>on</w:t>
      </w:r>
      <w:r w:rsidR="000857A9" w:rsidRPr="00B84F3E">
        <w:rPr>
          <w:rFonts w:ascii="Arial" w:eastAsia="MS Mincho" w:hAnsi="Arial" w:cs="Arial"/>
          <w:kern w:val="0"/>
          <w:sz w:val="20"/>
          <w:szCs w:val="20"/>
          <w:lang w:bidi="ar-SA"/>
        </w:rPr>
        <w:t xml:space="preserve"> </w:t>
      </w:r>
      <w:r w:rsidRPr="00B84F3E">
        <w:rPr>
          <w:rFonts w:ascii="Arial" w:eastAsia="MS Mincho" w:hAnsi="Arial" w:cs="Arial"/>
          <w:kern w:val="0"/>
          <w:sz w:val="20"/>
          <w:szCs w:val="20"/>
          <w:lang w:bidi="ar-SA"/>
        </w:rPr>
        <w:t xml:space="preserve">the </w:t>
      </w:r>
      <w:r w:rsidR="000857A9">
        <w:rPr>
          <w:rFonts w:ascii="Arial" w:eastAsia="MS Mincho" w:hAnsi="Arial" w:cs="Arial"/>
          <w:kern w:val="0"/>
          <w:sz w:val="20"/>
          <w:szCs w:val="20"/>
          <w:lang w:bidi="ar-SA"/>
        </w:rPr>
        <w:t xml:space="preserve">Task Force’s </w:t>
      </w:r>
      <w:r w:rsidRPr="00B84F3E">
        <w:rPr>
          <w:rFonts w:ascii="Arial" w:eastAsia="MS Mincho" w:hAnsi="Arial" w:cs="Arial"/>
          <w:kern w:val="0"/>
          <w:sz w:val="20"/>
          <w:szCs w:val="20"/>
          <w:lang w:bidi="ar-SA"/>
        </w:rPr>
        <w:t>information gathering activities since March 2020</w:t>
      </w:r>
      <w:r w:rsidR="000857A9">
        <w:rPr>
          <w:rFonts w:ascii="Arial" w:eastAsia="MS Mincho" w:hAnsi="Arial" w:cs="Arial"/>
          <w:kern w:val="0"/>
          <w:sz w:val="20"/>
          <w:szCs w:val="20"/>
          <w:lang w:bidi="ar-SA"/>
        </w:rPr>
        <w:t>, and</w:t>
      </w:r>
      <w:r w:rsidRPr="00B84F3E">
        <w:rPr>
          <w:rFonts w:ascii="Arial" w:eastAsia="MS Mincho" w:hAnsi="Arial" w:cs="Arial"/>
          <w:kern w:val="0"/>
          <w:sz w:val="20"/>
          <w:szCs w:val="20"/>
          <w:lang w:bidi="ar-SA"/>
        </w:rPr>
        <w:t xml:space="preserve"> a report-back of the IAASB</w:t>
      </w:r>
      <w:r w:rsidR="007974D8">
        <w:rPr>
          <w:rFonts w:ascii="Arial" w:eastAsia="MS Mincho" w:hAnsi="Arial" w:cs="Arial"/>
          <w:kern w:val="0"/>
          <w:sz w:val="20"/>
          <w:szCs w:val="20"/>
          <w:lang w:bidi="ar-SA"/>
        </w:rPr>
        <w:t xml:space="preserve">’s July 2020 </w:t>
      </w:r>
      <w:r w:rsidRPr="00B84F3E">
        <w:rPr>
          <w:rFonts w:ascii="Arial" w:eastAsia="MS Mincho" w:hAnsi="Arial" w:cs="Arial"/>
          <w:kern w:val="0"/>
          <w:sz w:val="20"/>
          <w:szCs w:val="20"/>
          <w:lang w:bidi="ar-SA"/>
        </w:rPr>
        <w:t>PIE session. He noted that, amongst other things, the IAASB</w:t>
      </w:r>
      <w:r w:rsidR="007974D8">
        <w:rPr>
          <w:rFonts w:ascii="Arial" w:eastAsia="MS Mincho" w:hAnsi="Arial" w:cs="Arial"/>
          <w:kern w:val="0"/>
          <w:sz w:val="20"/>
          <w:szCs w:val="20"/>
          <w:lang w:bidi="ar-SA"/>
        </w:rPr>
        <w:t xml:space="preserve">: </w:t>
      </w:r>
    </w:p>
    <w:p w14:paraId="7198C750" w14:textId="7726070C" w:rsidR="007974D8" w:rsidRDefault="007974D8" w:rsidP="000857A9">
      <w:pPr>
        <w:numPr>
          <w:ilvl w:val="0"/>
          <w:numId w:val="30"/>
        </w:numPr>
        <w:spacing w:before="120" w:line="280" w:lineRule="exact"/>
        <w:ind w:left="547" w:hanging="547"/>
        <w:jc w:val="both"/>
        <w:rPr>
          <w:rFonts w:ascii="Arial" w:eastAsia="MS Mincho" w:hAnsi="Arial" w:cs="Arial"/>
          <w:kern w:val="0"/>
          <w:sz w:val="20"/>
          <w:szCs w:val="20"/>
          <w:lang w:bidi="ar-SA"/>
        </w:rPr>
      </w:pPr>
      <w:r>
        <w:rPr>
          <w:rFonts w:ascii="Arial" w:eastAsia="MS Mincho" w:hAnsi="Arial" w:cs="Arial"/>
          <w:kern w:val="0"/>
          <w:sz w:val="20"/>
          <w:szCs w:val="20"/>
          <w:lang w:bidi="ar-SA"/>
        </w:rPr>
        <w:t>W</w:t>
      </w:r>
      <w:r w:rsidR="00B84F3E" w:rsidRPr="00B84F3E">
        <w:rPr>
          <w:rFonts w:ascii="Arial" w:eastAsia="MS Mincho" w:hAnsi="Arial" w:cs="Arial"/>
          <w:kern w:val="0"/>
          <w:sz w:val="20"/>
          <w:szCs w:val="20"/>
          <w:lang w:bidi="ar-SA"/>
        </w:rPr>
        <w:t>as generally supportive of a shared overarching objective for additional independence and audit quality</w:t>
      </w:r>
      <w:r w:rsidR="000857A9">
        <w:rPr>
          <w:rFonts w:ascii="Arial" w:eastAsia="MS Mincho" w:hAnsi="Arial" w:cs="Arial"/>
          <w:kern w:val="0"/>
          <w:sz w:val="20"/>
          <w:szCs w:val="20"/>
          <w:lang w:bidi="ar-SA"/>
        </w:rPr>
        <w:t>-</w:t>
      </w:r>
      <w:r w:rsidR="00B84F3E" w:rsidRPr="00B84F3E">
        <w:rPr>
          <w:rFonts w:ascii="Arial" w:eastAsia="MS Mincho" w:hAnsi="Arial" w:cs="Arial"/>
          <w:kern w:val="0"/>
          <w:sz w:val="20"/>
          <w:szCs w:val="20"/>
          <w:lang w:bidi="ar-SA"/>
        </w:rPr>
        <w:t>related requirements</w:t>
      </w:r>
      <w:r>
        <w:rPr>
          <w:rFonts w:ascii="Arial" w:eastAsia="MS Mincho" w:hAnsi="Arial" w:cs="Arial"/>
          <w:kern w:val="0"/>
          <w:sz w:val="20"/>
          <w:szCs w:val="20"/>
          <w:lang w:bidi="ar-SA"/>
        </w:rPr>
        <w:t xml:space="preserve">. </w:t>
      </w:r>
      <w:r w:rsidR="00B84F3E" w:rsidRPr="00B84F3E">
        <w:rPr>
          <w:rFonts w:ascii="Arial" w:eastAsia="MS Mincho" w:hAnsi="Arial" w:cs="Arial"/>
          <w:kern w:val="0"/>
          <w:sz w:val="20"/>
          <w:szCs w:val="20"/>
          <w:lang w:bidi="ar-SA"/>
        </w:rPr>
        <w:t xml:space="preserve"> </w:t>
      </w:r>
    </w:p>
    <w:p w14:paraId="67E80D87" w14:textId="56AC0A10" w:rsidR="00B84F3E" w:rsidRPr="00B84F3E" w:rsidRDefault="007974D8" w:rsidP="000857A9">
      <w:pPr>
        <w:numPr>
          <w:ilvl w:val="0"/>
          <w:numId w:val="30"/>
        </w:numPr>
        <w:spacing w:before="120" w:line="280" w:lineRule="exact"/>
        <w:ind w:left="547" w:hanging="547"/>
        <w:jc w:val="both"/>
        <w:rPr>
          <w:rFonts w:ascii="Arial" w:eastAsia="MS Mincho" w:hAnsi="Arial" w:cs="Arial"/>
          <w:kern w:val="0"/>
          <w:sz w:val="20"/>
          <w:szCs w:val="20"/>
          <w:lang w:bidi="ar-SA"/>
        </w:rPr>
      </w:pPr>
      <w:r>
        <w:rPr>
          <w:rFonts w:ascii="Arial" w:hAnsi="Arial" w:cs="Arial"/>
          <w:sz w:val="20"/>
          <w:szCs w:val="20"/>
        </w:rPr>
        <w:t>R</w:t>
      </w:r>
      <w:r w:rsidRPr="00AB745B">
        <w:rPr>
          <w:rFonts w:ascii="Arial" w:hAnsi="Arial" w:cs="Arial"/>
          <w:sz w:val="20"/>
          <w:szCs w:val="20"/>
        </w:rPr>
        <w:t>ecognized the direction of the Task Force’s work in exploring replacing the term “listed entity” with “PIE” in the ISAs</w:t>
      </w:r>
      <w:r>
        <w:rPr>
          <w:rFonts w:ascii="Arial" w:hAnsi="Arial" w:cs="Arial"/>
          <w:sz w:val="20"/>
          <w:szCs w:val="20"/>
        </w:rPr>
        <w:t xml:space="preserve"> </w:t>
      </w:r>
      <w:r w:rsidR="00B84F3E" w:rsidRPr="00B84F3E">
        <w:rPr>
          <w:rFonts w:ascii="Arial" w:eastAsia="MS Mincho" w:hAnsi="Arial" w:cs="Arial"/>
          <w:kern w:val="0"/>
          <w:sz w:val="20"/>
          <w:szCs w:val="20"/>
          <w:lang w:bidi="ar-SA"/>
        </w:rPr>
        <w:t xml:space="preserve">but needed to consider the impact on a case by case basis. </w:t>
      </w:r>
    </w:p>
    <w:p w14:paraId="4C5BE5C9" w14:textId="46A3E4E5" w:rsidR="00B84F3E" w:rsidRPr="00B84F3E" w:rsidRDefault="00B84F3E" w:rsidP="000857A9">
      <w:pPr>
        <w:spacing w:before="120" w:line="280" w:lineRule="atLeast"/>
        <w:jc w:val="both"/>
        <w:rPr>
          <w:rFonts w:ascii="Arial" w:eastAsia="MS Mincho" w:hAnsi="Arial" w:cs="Arial"/>
          <w:kern w:val="0"/>
          <w:sz w:val="20"/>
          <w:szCs w:val="20"/>
          <w:lang w:bidi="ar-SA"/>
        </w:rPr>
      </w:pPr>
      <w:r w:rsidRPr="00B84F3E">
        <w:rPr>
          <w:rFonts w:ascii="Arial" w:eastAsia="MS Mincho" w:hAnsi="Arial" w:cs="Arial"/>
          <w:kern w:val="0"/>
          <w:sz w:val="20"/>
          <w:szCs w:val="20"/>
          <w:lang w:bidi="ar-SA"/>
        </w:rPr>
        <w:t xml:space="preserve">Mr. Ashley also provided highlights of the responses to the question in the IESBA’s </w:t>
      </w:r>
      <w:hyperlink r:id="rId11" w:history="1">
        <w:r w:rsidRPr="00B84F3E">
          <w:rPr>
            <w:rFonts w:ascii="Arial" w:eastAsia="MS Mincho" w:hAnsi="Arial" w:cs="Arial"/>
            <w:color w:val="0563C1"/>
            <w:kern w:val="0"/>
            <w:sz w:val="20"/>
            <w:szCs w:val="20"/>
            <w:u w:val="single"/>
            <w:lang w:bidi="ar-SA"/>
          </w:rPr>
          <w:t>Non-Assurance Services (NAS)</w:t>
        </w:r>
      </w:hyperlink>
      <w:r w:rsidRPr="00B84F3E">
        <w:rPr>
          <w:rFonts w:ascii="Arial" w:eastAsia="MS Mincho" w:hAnsi="Arial" w:cs="Arial"/>
          <w:kern w:val="0"/>
          <w:sz w:val="20"/>
          <w:szCs w:val="20"/>
          <w:lang w:bidi="ar-SA"/>
        </w:rPr>
        <w:t xml:space="preserve"> exposure draft about whether </w:t>
      </w:r>
      <w:r w:rsidR="00807AF3">
        <w:rPr>
          <w:rFonts w:ascii="Arial" w:eastAsia="MS Mincho" w:hAnsi="Arial" w:cs="Arial"/>
          <w:kern w:val="0"/>
          <w:sz w:val="20"/>
          <w:szCs w:val="20"/>
          <w:lang w:bidi="ar-SA"/>
        </w:rPr>
        <w:t xml:space="preserve">the </w:t>
      </w:r>
      <w:r w:rsidRPr="00B84F3E">
        <w:rPr>
          <w:rFonts w:ascii="Arial" w:eastAsia="MS Mincho" w:hAnsi="Arial" w:cs="Arial"/>
          <w:kern w:val="0"/>
          <w:sz w:val="20"/>
          <w:szCs w:val="20"/>
          <w:lang w:bidi="ar-SA"/>
        </w:rPr>
        <w:t xml:space="preserve">IESBA should undertake the PIE project. He noted that most respondents were supportive of the project and that no new significant issues were raised. </w:t>
      </w:r>
    </w:p>
    <w:p w14:paraId="7C8B1F84" w14:textId="77777777" w:rsidR="00B84F3E" w:rsidRPr="00B84F3E" w:rsidRDefault="00B84F3E" w:rsidP="000857A9">
      <w:pPr>
        <w:spacing w:before="240"/>
        <w:jc w:val="both"/>
        <w:rPr>
          <w:rFonts w:ascii="Arial" w:hAnsi="Arial" w:cs="Arial"/>
          <w:smallCaps/>
          <w:kern w:val="0"/>
          <w:sz w:val="20"/>
          <w:szCs w:val="20"/>
          <w:lang w:bidi="ar-SA"/>
        </w:rPr>
      </w:pPr>
      <w:r w:rsidRPr="00B84F3E">
        <w:rPr>
          <w:rFonts w:ascii="Arial" w:hAnsi="Arial" w:cs="Arial"/>
          <w:smallCaps/>
          <w:kern w:val="0"/>
          <w:sz w:val="20"/>
          <w:szCs w:val="20"/>
          <w:lang w:bidi="ar-SA"/>
        </w:rPr>
        <w:t>Overarching Objective</w:t>
      </w:r>
    </w:p>
    <w:p w14:paraId="5639A148" w14:textId="7A32E818" w:rsidR="00807AF3" w:rsidRDefault="00B84F3E" w:rsidP="000857A9">
      <w:pPr>
        <w:spacing w:before="120" w:line="280" w:lineRule="exact"/>
        <w:jc w:val="both"/>
        <w:rPr>
          <w:rFonts w:ascii="Arial" w:eastAsia="MS Mincho" w:hAnsi="Arial" w:cs="Arial"/>
          <w:kern w:val="0"/>
          <w:sz w:val="20"/>
          <w:szCs w:val="20"/>
          <w:lang w:bidi="ar-SA"/>
        </w:rPr>
      </w:pPr>
      <w:r w:rsidRPr="00B84F3E">
        <w:rPr>
          <w:rFonts w:ascii="Arial" w:eastAsia="MS Mincho" w:hAnsi="Arial" w:cs="Arial"/>
          <w:kern w:val="0"/>
          <w:sz w:val="20"/>
          <w:szCs w:val="20"/>
          <w:lang w:bidi="ar-SA"/>
        </w:rPr>
        <w:t>Mss. Robert, Manabat and McGeachy</w:t>
      </w:r>
      <w:r w:rsidR="003A12B5">
        <w:rPr>
          <w:rFonts w:ascii="Arial" w:eastAsia="MS Mincho" w:hAnsi="Arial" w:cs="Arial"/>
          <w:kern w:val="0"/>
          <w:sz w:val="20"/>
          <w:szCs w:val="20"/>
          <w:lang w:bidi="ar-SA"/>
        </w:rPr>
        <w:t>-Colby</w:t>
      </w:r>
      <w:r w:rsidRPr="00B84F3E">
        <w:rPr>
          <w:rFonts w:ascii="Arial" w:eastAsia="MS Mincho" w:hAnsi="Arial" w:cs="Arial"/>
          <w:kern w:val="0"/>
          <w:sz w:val="20"/>
          <w:szCs w:val="20"/>
          <w:lang w:bidi="ar-SA"/>
        </w:rPr>
        <w:t xml:space="preserve"> and Messrs. </w:t>
      </w:r>
      <w:r w:rsidR="00807AF3">
        <w:rPr>
          <w:rFonts w:ascii="Arial" w:eastAsia="MS Mincho" w:hAnsi="Arial" w:cs="Arial"/>
          <w:kern w:val="0"/>
          <w:sz w:val="20"/>
          <w:szCs w:val="20"/>
          <w:lang w:bidi="ar-SA"/>
        </w:rPr>
        <w:t xml:space="preserve">Dalkin and </w:t>
      </w:r>
      <w:r w:rsidRPr="00B84F3E">
        <w:rPr>
          <w:rFonts w:ascii="Arial" w:eastAsia="MS Mincho" w:hAnsi="Arial" w:cs="Arial"/>
          <w:kern w:val="0"/>
          <w:sz w:val="20"/>
          <w:szCs w:val="20"/>
          <w:lang w:bidi="ar-SA"/>
        </w:rPr>
        <w:t xml:space="preserve">Thompson expressed support for the proposed overarching objective and the list of factors set out in paragraphs 400.8 and 400.9. </w:t>
      </w:r>
    </w:p>
    <w:p w14:paraId="00450072" w14:textId="168735B6" w:rsidR="00B84F3E" w:rsidRPr="00B84F3E" w:rsidRDefault="00807AF3" w:rsidP="000857A9">
      <w:pPr>
        <w:spacing w:before="120" w:line="280" w:lineRule="exact"/>
        <w:jc w:val="both"/>
        <w:rPr>
          <w:rFonts w:ascii="Arial" w:eastAsia="MS Mincho" w:hAnsi="Arial" w:cs="Arial"/>
          <w:kern w:val="0"/>
          <w:sz w:val="20"/>
          <w:szCs w:val="20"/>
          <w:lang w:bidi="ar-SA"/>
        </w:rPr>
      </w:pPr>
      <w:r>
        <w:rPr>
          <w:rFonts w:ascii="Arial" w:eastAsia="MS Mincho" w:hAnsi="Arial" w:cs="Arial"/>
          <w:kern w:val="0"/>
          <w:sz w:val="20"/>
          <w:szCs w:val="20"/>
          <w:lang w:bidi="ar-SA"/>
        </w:rPr>
        <w:t>Amongst other matters</w:t>
      </w:r>
      <w:r w:rsidR="00B84F3E" w:rsidRPr="00B84F3E">
        <w:rPr>
          <w:rFonts w:ascii="Arial" w:eastAsia="MS Mincho" w:hAnsi="Arial" w:cs="Arial"/>
          <w:kern w:val="0"/>
          <w:sz w:val="20"/>
          <w:szCs w:val="20"/>
          <w:lang w:bidi="ar-SA"/>
        </w:rPr>
        <w:t>, the following were raised:</w:t>
      </w:r>
    </w:p>
    <w:p w14:paraId="722EC1B2" w14:textId="74B4ED37" w:rsidR="00B84F3E" w:rsidRPr="00B84F3E" w:rsidRDefault="00B84F3E" w:rsidP="000857A9">
      <w:pPr>
        <w:numPr>
          <w:ilvl w:val="0"/>
          <w:numId w:val="30"/>
        </w:numPr>
        <w:spacing w:before="120" w:line="280" w:lineRule="exact"/>
        <w:ind w:left="547" w:hanging="547"/>
        <w:jc w:val="both"/>
        <w:rPr>
          <w:rFonts w:ascii="Arial" w:eastAsia="MS Mincho" w:hAnsi="Arial" w:cs="Arial"/>
          <w:kern w:val="0"/>
          <w:sz w:val="20"/>
          <w:szCs w:val="20"/>
          <w:lang w:bidi="ar-SA"/>
        </w:rPr>
      </w:pPr>
      <w:r w:rsidRPr="00B84F3E">
        <w:rPr>
          <w:rFonts w:ascii="Arial" w:eastAsia="MS Mincho" w:hAnsi="Arial" w:cs="Arial"/>
          <w:kern w:val="0"/>
          <w:sz w:val="20"/>
          <w:szCs w:val="20"/>
          <w:lang w:bidi="ar-SA"/>
        </w:rPr>
        <w:t>Mr. Hansen agreed with the Task Force’s conclusion that public utility entities should not be added as a new PIE category.</w:t>
      </w:r>
      <w:r w:rsidR="002A3260">
        <w:rPr>
          <w:rFonts w:ascii="Arial" w:eastAsia="MS Mincho" w:hAnsi="Arial" w:cs="Arial"/>
          <w:kern w:val="0"/>
          <w:sz w:val="20"/>
          <w:szCs w:val="20"/>
          <w:lang w:bidi="ar-SA"/>
        </w:rPr>
        <w:t xml:space="preserve"> He noted that in the US, larger public utility companies tend to be listed. Those that are unlisted are generally small and therefore tend to be replaced if they run into difficulties.</w:t>
      </w:r>
    </w:p>
    <w:p w14:paraId="06C9B0EC" w14:textId="0853894D" w:rsidR="00B84F3E" w:rsidRPr="00B84F3E" w:rsidRDefault="00B84F3E" w:rsidP="000857A9">
      <w:pPr>
        <w:numPr>
          <w:ilvl w:val="0"/>
          <w:numId w:val="30"/>
        </w:numPr>
        <w:spacing w:before="120" w:line="280" w:lineRule="exact"/>
        <w:ind w:left="547" w:hanging="547"/>
        <w:jc w:val="both"/>
        <w:rPr>
          <w:rFonts w:ascii="Arial" w:eastAsia="MS Mincho" w:hAnsi="Arial" w:cs="Arial"/>
          <w:kern w:val="0"/>
          <w:sz w:val="20"/>
          <w:szCs w:val="20"/>
          <w:lang w:bidi="ar-SA"/>
        </w:rPr>
      </w:pPr>
      <w:r w:rsidRPr="00B84F3E">
        <w:rPr>
          <w:rFonts w:ascii="Arial" w:eastAsia="MS Mincho" w:hAnsi="Arial" w:cs="Arial"/>
          <w:kern w:val="0"/>
          <w:sz w:val="20"/>
          <w:szCs w:val="20"/>
          <w:lang w:bidi="ar-SA"/>
        </w:rPr>
        <w:t xml:space="preserve">Ms. Robert queried if it is appropriate to include size as a factor for consideration in a global </w:t>
      </w:r>
      <w:r w:rsidR="00807AF3">
        <w:rPr>
          <w:rFonts w:ascii="Arial" w:eastAsia="MS Mincho" w:hAnsi="Arial" w:cs="Arial"/>
          <w:kern w:val="0"/>
          <w:sz w:val="20"/>
          <w:szCs w:val="20"/>
          <w:lang w:bidi="ar-SA"/>
        </w:rPr>
        <w:t>C</w:t>
      </w:r>
      <w:r w:rsidRPr="00B84F3E">
        <w:rPr>
          <w:rFonts w:ascii="Arial" w:eastAsia="MS Mincho" w:hAnsi="Arial" w:cs="Arial"/>
          <w:kern w:val="0"/>
          <w:sz w:val="20"/>
          <w:szCs w:val="20"/>
          <w:lang w:bidi="ar-SA"/>
        </w:rPr>
        <w:t xml:space="preserve">ode. In response, Mr. Ashley noted that size is influenced by the market in which </w:t>
      </w:r>
      <w:r w:rsidR="00807AF3">
        <w:rPr>
          <w:rFonts w:ascii="Arial" w:eastAsia="MS Mincho" w:hAnsi="Arial" w:cs="Arial"/>
          <w:kern w:val="0"/>
          <w:sz w:val="20"/>
          <w:szCs w:val="20"/>
          <w:lang w:bidi="ar-SA"/>
        </w:rPr>
        <w:t xml:space="preserve">the entity </w:t>
      </w:r>
      <w:r w:rsidRPr="00B84F3E">
        <w:rPr>
          <w:rFonts w:ascii="Arial" w:eastAsia="MS Mincho" w:hAnsi="Arial" w:cs="Arial"/>
          <w:kern w:val="0"/>
          <w:sz w:val="20"/>
          <w:szCs w:val="20"/>
          <w:lang w:bidi="ar-SA"/>
        </w:rPr>
        <w:t>is operating</w:t>
      </w:r>
      <w:r w:rsidR="00807AF3">
        <w:rPr>
          <w:rFonts w:ascii="Arial" w:eastAsia="MS Mincho" w:hAnsi="Arial" w:cs="Arial"/>
          <w:kern w:val="0"/>
          <w:sz w:val="20"/>
          <w:szCs w:val="20"/>
          <w:lang w:bidi="ar-SA"/>
        </w:rPr>
        <w:t>.</w:t>
      </w:r>
      <w:r w:rsidRPr="00B84F3E">
        <w:rPr>
          <w:rFonts w:ascii="Arial" w:eastAsia="MS Mincho" w:hAnsi="Arial" w:cs="Arial"/>
          <w:kern w:val="0"/>
          <w:sz w:val="20"/>
          <w:szCs w:val="20"/>
          <w:lang w:bidi="ar-SA"/>
        </w:rPr>
        <w:t xml:space="preserve"> </w:t>
      </w:r>
      <w:r w:rsidR="00807AF3">
        <w:rPr>
          <w:rFonts w:ascii="Arial" w:eastAsia="MS Mincho" w:hAnsi="Arial" w:cs="Arial"/>
          <w:kern w:val="0"/>
          <w:sz w:val="20"/>
          <w:szCs w:val="20"/>
          <w:lang w:bidi="ar-SA"/>
        </w:rPr>
        <w:t>S</w:t>
      </w:r>
      <w:r w:rsidRPr="00B84F3E">
        <w:rPr>
          <w:rFonts w:ascii="Arial" w:eastAsia="MS Mincho" w:hAnsi="Arial" w:cs="Arial"/>
          <w:kern w:val="0"/>
          <w:sz w:val="20"/>
          <w:szCs w:val="20"/>
          <w:lang w:bidi="ar-SA"/>
        </w:rPr>
        <w:t>o</w:t>
      </w:r>
      <w:r w:rsidR="00807AF3">
        <w:rPr>
          <w:rFonts w:ascii="Arial" w:eastAsia="MS Mincho" w:hAnsi="Arial" w:cs="Arial"/>
          <w:kern w:val="0"/>
          <w:sz w:val="20"/>
          <w:szCs w:val="20"/>
          <w:lang w:bidi="ar-SA"/>
        </w:rPr>
        <w:t>,</w:t>
      </w:r>
      <w:r w:rsidRPr="00B84F3E">
        <w:rPr>
          <w:rFonts w:ascii="Arial" w:eastAsia="MS Mincho" w:hAnsi="Arial" w:cs="Arial"/>
          <w:kern w:val="0"/>
          <w:sz w:val="20"/>
          <w:szCs w:val="20"/>
          <w:lang w:bidi="ar-SA"/>
        </w:rPr>
        <w:t xml:space="preserve"> local </w:t>
      </w:r>
      <w:r w:rsidR="005B324A">
        <w:rPr>
          <w:rFonts w:ascii="Arial" w:eastAsia="MS Mincho" w:hAnsi="Arial" w:cs="Arial"/>
          <w:kern w:val="0"/>
          <w:sz w:val="20"/>
          <w:szCs w:val="20"/>
          <w:lang w:bidi="ar-SA"/>
        </w:rPr>
        <w:t>regulators</w:t>
      </w:r>
      <w:r w:rsidR="005B324A" w:rsidRPr="00B84F3E">
        <w:rPr>
          <w:rFonts w:ascii="Arial" w:eastAsia="MS Mincho" w:hAnsi="Arial" w:cs="Arial"/>
          <w:kern w:val="0"/>
          <w:sz w:val="20"/>
          <w:szCs w:val="20"/>
          <w:lang w:bidi="ar-SA"/>
        </w:rPr>
        <w:t xml:space="preserve"> </w:t>
      </w:r>
      <w:r w:rsidRPr="00B84F3E">
        <w:rPr>
          <w:rFonts w:ascii="Arial" w:eastAsia="MS Mincho" w:hAnsi="Arial" w:cs="Arial"/>
          <w:kern w:val="0"/>
          <w:sz w:val="20"/>
          <w:szCs w:val="20"/>
          <w:lang w:bidi="ar-SA"/>
        </w:rPr>
        <w:t>will have different views of what might be a proper size threshold</w:t>
      </w:r>
      <w:r w:rsidR="00807AF3">
        <w:rPr>
          <w:rFonts w:ascii="Arial" w:eastAsia="MS Mincho" w:hAnsi="Arial" w:cs="Arial"/>
          <w:kern w:val="0"/>
          <w:sz w:val="20"/>
          <w:szCs w:val="20"/>
          <w:lang w:bidi="ar-SA"/>
        </w:rPr>
        <w:t>,</w:t>
      </w:r>
      <w:r w:rsidRPr="00B84F3E">
        <w:rPr>
          <w:rFonts w:ascii="Arial" w:eastAsia="MS Mincho" w:hAnsi="Arial" w:cs="Arial"/>
          <w:kern w:val="0"/>
          <w:sz w:val="20"/>
          <w:szCs w:val="20"/>
          <w:lang w:bidi="ar-SA"/>
        </w:rPr>
        <w:t xml:space="preserve"> and hence in that sense it is a factor for consideration.</w:t>
      </w:r>
    </w:p>
    <w:p w14:paraId="0294F4C7" w14:textId="7A8492A0" w:rsidR="00B84F3E" w:rsidRPr="00B84F3E" w:rsidRDefault="00B84F3E" w:rsidP="000857A9">
      <w:pPr>
        <w:numPr>
          <w:ilvl w:val="0"/>
          <w:numId w:val="30"/>
        </w:numPr>
        <w:spacing w:before="120" w:line="280" w:lineRule="exact"/>
        <w:ind w:left="547" w:hanging="547"/>
        <w:jc w:val="both"/>
        <w:rPr>
          <w:rFonts w:ascii="Arial" w:eastAsia="MS Mincho" w:hAnsi="Arial" w:cs="Arial"/>
          <w:kern w:val="0"/>
          <w:sz w:val="20"/>
          <w:szCs w:val="20"/>
          <w:lang w:bidi="ar-SA"/>
        </w:rPr>
      </w:pPr>
      <w:r w:rsidRPr="00B84F3E">
        <w:rPr>
          <w:rFonts w:ascii="Arial" w:eastAsia="MS Mincho" w:hAnsi="Arial" w:cs="Arial"/>
          <w:kern w:val="0"/>
          <w:sz w:val="20"/>
          <w:szCs w:val="20"/>
          <w:lang w:bidi="ar-SA"/>
        </w:rPr>
        <w:t>Mr. Dalkin agreed that with entities such as public utility entities, it is difficult to draw a bright line</w:t>
      </w:r>
      <w:r w:rsidR="00807AF3">
        <w:rPr>
          <w:rFonts w:ascii="Arial" w:eastAsia="MS Mincho" w:hAnsi="Arial" w:cs="Arial"/>
          <w:kern w:val="0"/>
          <w:sz w:val="20"/>
          <w:szCs w:val="20"/>
          <w:lang w:bidi="ar-SA"/>
        </w:rPr>
        <w:t>.</w:t>
      </w:r>
      <w:r w:rsidRPr="00B84F3E">
        <w:rPr>
          <w:rFonts w:ascii="Arial" w:eastAsia="MS Mincho" w:hAnsi="Arial" w:cs="Arial"/>
          <w:kern w:val="0"/>
          <w:sz w:val="20"/>
          <w:szCs w:val="20"/>
          <w:lang w:bidi="ar-SA"/>
        </w:rPr>
        <w:t xml:space="preserve"> </w:t>
      </w:r>
      <w:r w:rsidR="00807AF3">
        <w:rPr>
          <w:rFonts w:ascii="Arial" w:eastAsia="MS Mincho" w:hAnsi="Arial" w:cs="Arial"/>
          <w:kern w:val="0"/>
          <w:sz w:val="20"/>
          <w:szCs w:val="20"/>
          <w:lang w:bidi="ar-SA"/>
        </w:rPr>
        <w:t>H</w:t>
      </w:r>
      <w:r w:rsidRPr="00B84F3E">
        <w:rPr>
          <w:rFonts w:ascii="Arial" w:eastAsia="MS Mincho" w:hAnsi="Arial" w:cs="Arial"/>
          <w:kern w:val="0"/>
          <w:sz w:val="20"/>
          <w:szCs w:val="20"/>
          <w:lang w:bidi="ar-SA"/>
        </w:rPr>
        <w:t>ence</w:t>
      </w:r>
      <w:r w:rsidR="00807AF3">
        <w:rPr>
          <w:rFonts w:ascii="Arial" w:eastAsia="MS Mincho" w:hAnsi="Arial" w:cs="Arial"/>
          <w:kern w:val="0"/>
          <w:sz w:val="20"/>
          <w:szCs w:val="20"/>
          <w:lang w:bidi="ar-SA"/>
        </w:rPr>
        <w:t>,</w:t>
      </w:r>
      <w:r w:rsidRPr="00B84F3E">
        <w:rPr>
          <w:rFonts w:ascii="Arial" w:eastAsia="MS Mincho" w:hAnsi="Arial" w:cs="Arial"/>
          <w:kern w:val="0"/>
          <w:sz w:val="20"/>
          <w:szCs w:val="20"/>
          <w:lang w:bidi="ar-SA"/>
        </w:rPr>
        <w:t xml:space="preserve"> the use of a list of factors in the proposed paragraph 400.8 is a more effective way to determine if certain types of industry groups should be included at the local level.</w:t>
      </w:r>
    </w:p>
    <w:p w14:paraId="277F1BC2" w14:textId="06D6C5BD" w:rsidR="00B84F3E" w:rsidRPr="00B84F3E" w:rsidRDefault="00B84F3E" w:rsidP="000857A9">
      <w:pPr>
        <w:numPr>
          <w:ilvl w:val="0"/>
          <w:numId w:val="30"/>
        </w:numPr>
        <w:spacing w:before="120" w:line="280" w:lineRule="exact"/>
        <w:ind w:left="547" w:hanging="547"/>
        <w:jc w:val="both"/>
        <w:rPr>
          <w:rFonts w:ascii="Arial" w:eastAsia="MS Mincho" w:hAnsi="Arial" w:cs="Arial"/>
          <w:kern w:val="0"/>
          <w:sz w:val="20"/>
          <w:szCs w:val="20"/>
          <w:lang w:bidi="ar-SA"/>
        </w:rPr>
      </w:pPr>
      <w:r w:rsidRPr="00B84F3E">
        <w:rPr>
          <w:rFonts w:ascii="Arial" w:eastAsia="MS Mincho" w:hAnsi="Arial" w:cs="Arial"/>
          <w:kern w:val="0"/>
          <w:sz w:val="20"/>
          <w:szCs w:val="20"/>
          <w:lang w:bidi="ar-SA"/>
        </w:rPr>
        <w:lastRenderedPageBreak/>
        <w:t xml:space="preserve">Mr. Yurdakul suggested that the level of public interest in the business activity of an entity, in addition to its financial condition, is also important in determining if </w:t>
      </w:r>
      <w:r w:rsidR="00807AF3">
        <w:rPr>
          <w:rFonts w:ascii="Arial" w:eastAsia="MS Mincho" w:hAnsi="Arial" w:cs="Arial"/>
          <w:kern w:val="0"/>
          <w:sz w:val="20"/>
          <w:szCs w:val="20"/>
          <w:lang w:bidi="ar-SA"/>
        </w:rPr>
        <w:t>the</w:t>
      </w:r>
      <w:r w:rsidR="00807AF3" w:rsidRPr="00B84F3E">
        <w:rPr>
          <w:rFonts w:ascii="Arial" w:eastAsia="MS Mincho" w:hAnsi="Arial" w:cs="Arial"/>
          <w:kern w:val="0"/>
          <w:sz w:val="20"/>
          <w:szCs w:val="20"/>
          <w:lang w:bidi="ar-SA"/>
        </w:rPr>
        <w:t xml:space="preserve"> </w:t>
      </w:r>
      <w:r w:rsidRPr="00B84F3E">
        <w:rPr>
          <w:rFonts w:ascii="Arial" w:eastAsia="MS Mincho" w:hAnsi="Arial" w:cs="Arial"/>
          <w:kern w:val="0"/>
          <w:sz w:val="20"/>
          <w:szCs w:val="20"/>
          <w:lang w:bidi="ar-SA"/>
        </w:rPr>
        <w:t>entity should be treated as a PIE</w:t>
      </w:r>
      <w:r w:rsidR="00807AF3">
        <w:rPr>
          <w:rFonts w:ascii="Arial" w:eastAsia="MS Mincho" w:hAnsi="Arial" w:cs="Arial"/>
          <w:kern w:val="0"/>
          <w:sz w:val="20"/>
          <w:szCs w:val="20"/>
          <w:lang w:bidi="ar-SA"/>
        </w:rPr>
        <w:t>.</w:t>
      </w:r>
      <w:r w:rsidRPr="00B84F3E">
        <w:rPr>
          <w:rFonts w:ascii="Arial" w:eastAsia="MS Mincho" w:hAnsi="Arial" w:cs="Arial"/>
          <w:kern w:val="0"/>
          <w:sz w:val="20"/>
          <w:szCs w:val="20"/>
          <w:lang w:bidi="ar-SA"/>
        </w:rPr>
        <w:t xml:space="preserve"> </w:t>
      </w:r>
      <w:r w:rsidR="00807AF3">
        <w:rPr>
          <w:rFonts w:ascii="Arial" w:eastAsia="MS Mincho" w:hAnsi="Arial" w:cs="Arial"/>
          <w:kern w:val="0"/>
          <w:sz w:val="20"/>
          <w:szCs w:val="20"/>
          <w:lang w:bidi="ar-SA"/>
        </w:rPr>
        <w:t xml:space="preserve">He wondered whether this consideration </w:t>
      </w:r>
      <w:r w:rsidRPr="00B84F3E">
        <w:rPr>
          <w:rFonts w:ascii="Arial" w:eastAsia="MS Mincho" w:hAnsi="Arial" w:cs="Arial"/>
          <w:kern w:val="0"/>
          <w:sz w:val="20"/>
          <w:szCs w:val="20"/>
          <w:lang w:bidi="ar-SA"/>
        </w:rPr>
        <w:t xml:space="preserve">should also be included in proposed paragraph 400.8. In response, Mr. Ashley reiterated that the focus is on </w:t>
      </w:r>
      <w:r w:rsidR="00807AF3">
        <w:rPr>
          <w:rFonts w:ascii="Arial" w:eastAsia="MS Mincho" w:hAnsi="Arial" w:cs="Arial"/>
          <w:kern w:val="0"/>
          <w:sz w:val="20"/>
          <w:szCs w:val="20"/>
          <w:lang w:bidi="ar-SA"/>
        </w:rPr>
        <w:t xml:space="preserve">the </w:t>
      </w:r>
      <w:r w:rsidRPr="00B84F3E">
        <w:rPr>
          <w:rFonts w:ascii="Arial" w:eastAsia="MS Mincho" w:hAnsi="Arial" w:cs="Arial"/>
          <w:kern w:val="0"/>
          <w:sz w:val="20"/>
          <w:szCs w:val="20"/>
          <w:lang w:bidi="ar-SA"/>
        </w:rPr>
        <w:t>public interest in an entity’s financial condition as reflected by the financial statements and the role of an auditor. Whilst there may be public interest in the business activities of a particular entity</w:t>
      </w:r>
      <w:r w:rsidR="00D84571">
        <w:rPr>
          <w:rFonts w:ascii="Arial" w:eastAsia="MS Mincho" w:hAnsi="Arial" w:cs="Arial"/>
          <w:kern w:val="0"/>
          <w:sz w:val="20"/>
          <w:szCs w:val="20"/>
          <w:lang w:bidi="ar-SA"/>
        </w:rPr>
        <w:t>,</w:t>
      </w:r>
      <w:r w:rsidRPr="00B84F3E">
        <w:rPr>
          <w:rFonts w:ascii="Arial" w:eastAsia="MS Mincho" w:hAnsi="Arial" w:cs="Arial"/>
          <w:kern w:val="0"/>
          <w:sz w:val="20"/>
          <w:szCs w:val="20"/>
          <w:lang w:bidi="ar-SA"/>
        </w:rPr>
        <w:t xml:space="preserve"> </w:t>
      </w:r>
      <w:r w:rsidR="00D84571">
        <w:rPr>
          <w:rFonts w:ascii="Arial" w:eastAsia="MS Mincho" w:hAnsi="Arial" w:cs="Arial"/>
          <w:kern w:val="0"/>
          <w:sz w:val="20"/>
          <w:szCs w:val="20"/>
          <w:lang w:bidi="ar-SA"/>
        </w:rPr>
        <w:t xml:space="preserve">only the financial consequences of those activities are directly </w:t>
      </w:r>
      <w:r w:rsidR="0003362A">
        <w:rPr>
          <w:rFonts w:ascii="Arial" w:eastAsia="MS Mincho" w:hAnsi="Arial" w:cs="Arial"/>
          <w:kern w:val="0"/>
          <w:sz w:val="20"/>
          <w:szCs w:val="20"/>
          <w:lang w:bidi="ar-SA"/>
        </w:rPr>
        <w:t xml:space="preserve">within </w:t>
      </w:r>
      <w:r w:rsidR="00D84571">
        <w:rPr>
          <w:rFonts w:ascii="Arial" w:eastAsia="MS Mincho" w:hAnsi="Arial" w:cs="Arial"/>
          <w:kern w:val="0"/>
          <w:sz w:val="20"/>
          <w:szCs w:val="20"/>
          <w:lang w:bidi="ar-SA"/>
        </w:rPr>
        <w:t>the purview of the auditors</w:t>
      </w:r>
      <w:r w:rsidRPr="00B84F3E">
        <w:rPr>
          <w:rFonts w:ascii="Arial" w:eastAsia="MS Mincho" w:hAnsi="Arial" w:cs="Arial"/>
          <w:kern w:val="0"/>
          <w:sz w:val="20"/>
          <w:szCs w:val="20"/>
          <w:lang w:bidi="ar-SA"/>
        </w:rPr>
        <w:t>.</w:t>
      </w:r>
    </w:p>
    <w:p w14:paraId="5258B46C" w14:textId="77777777" w:rsidR="00B84F3E" w:rsidRPr="00B84F3E" w:rsidRDefault="00B84F3E" w:rsidP="000857A9">
      <w:pPr>
        <w:spacing w:before="240"/>
        <w:jc w:val="both"/>
        <w:rPr>
          <w:rFonts w:ascii="Arial" w:hAnsi="Arial" w:cs="Arial"/>
          <w:smallCaps/>
          <w:kern w:val="0"/>
          <w:sz w:val="20"/>
          <w:szCs w:val="20"/>
          <w:lang w:bidi="ar-SA"/>
        </w:rPr>
      </w:pPr>
      <w:r w:rsidRPr="00B84F3E">
        <w:rPr>
          <w:rFonts w:ascii="Arial" w:hAnsi="Arial" w:cs="Arial"/>
          <w:smallCaps/>
          <w:kern w:val="0"/>
          <w:sz w:val="20"/>
          <w:szCs w:val="20"/>
          <w:lang w:bidi="ar-SA"/>
        </w:rPr>
        <w:t>Expanded List of PIE Categories</w:t>
      </w:r>
    </w:p>
    <w:p w14:paraId="300E8700" w14:textId="41962CFF" w:rsidR="00B84F3E" w:rsidRPr="00B84F3E" w:rsidRDefault="00B84F3E" w:rsidP="000857A9">
      <w:pPr>
        <w:spacing w:before="120" w:line="280" w:lineRule="exact"/>
        <w:jc w:val="both"/>
        <w:rPr>
          <w:rFonts w:ascii="Arial" w:eastAsia="MS Mincho" w:hAnsi="Arial" w:cs="Arial"/>
          <w:kern w:val="0"/>
          <w:sz w:val="20"/>
          <w:szCs w:val="20"/>
          <w:lang w:bidi="ar-SA"/>
        </w:rPr>
      </w:pPr>
      <w:r w:rsidRPr="00B84F3E">
        <w:rPr>
          <w:rFonts w:ascii="Arial" w:eastAsia="MS Mincho" w:hAnsi="Arial" w:cs="Arial"/>
          <w:kern w:val="0"/>
          <w:sz w:val="20"/>
          <w:szCs w:val="20"/>
          <w:lang w:bidi="ar-SA"/>
        </w:rPr>
        <w:t>Mr. Ashley reminded the CAG</w:t>
      </w:r>
      <w:r w:rsidR="001B1708">
        <w:rPr>
          <w:rFonts w:ascii="Arial" w:eastAsia="MS Mincho" w:hAnsi="Arial" w:cs="Arial"/>
          <w:kern w:val="0"/>
          <w:sz w:val="20"/>
          <w:szCs w:val="20"/>
          <w:lang w:bidi="ar-SA"/>
        </w:rPr>
        <w:t>s</w:t>
      </w:r>
      <w:r w:rsidRPr="00B84F3E">
        <w:rPr>
          <w:rFonts w:ascii="Arial" w:eastAsia="MS Mincho" w:hAnsi="Arial" w:cs="Arial"/>
          <w:kern w:val="0"/>
          <w:sz w:val="20"/>
          <w:szCs w:val="20"/>
          <w:lang w:bidi="ar-SA"/>
        </w:rPr>
        <w:t xml:space="preserve"> that the Task Force’s approach to revising the PIE definition in the Code comprises three key elements: (1) An expanded list of high-level PIE categories; (2) Expected role of local bodies to refine the list; and (3) Role of firms to include additional entities as PIEs.</w:t>
      </w:r>
    </w:p>
    <w:p w14:paraId="385DD6D4" w14:textId="2A2F2121" w:rsidR="00B84F3E" w:rsidRPr="00B84F3E" w:rsidRDefault="00B84F3E" w:rsidP="000857A9">
      <w:pPr>
        <w:spacing w:before="120" w:line="280" w:lineRule="exact"/>
        <w:jc w:val="both"/>
        <w:rPr>
          <w:rFonts w:ascii="Arial" w:eastAsia="MS Mincho" w:hAnsi="Arial" w:cs="Arial"/>
          <w:kern w:val="0"/>
          <w:sz w:val="20"/>
          <w:szCs w:val="20"/>
          <w:lang w:bidi="ar-SA"/>
        </w:rPr>
      </w:pPr>
      <w:r w:rsidRPr="00B84F3E">
        <w:rPr>
          <w:rFonts w:ascii="Arial" w:eastAsia="MS Mincho" w:hAnsi="Arial" w:cs="Arial"/>
          <w:kern w:val="0"/>
          <w:sz w:val="20"/>
          <w:szCs w:val="20"/>
          <w:lang w:bidi="ar-SA"/>
        </w:rPr>
        <w:t>The CAG</w:t>
      </w:r>
      <w:r w:rsidR="001B1708">
        <w:rPr>
          <w:rFonts w:ascii="Arial" w:eastAsia="MS Mincho" w:hAnsi="Arial" w:cs="Arial"/>
          <w:kern w:val="0"/>
          <w:sz w:val="20"/>
          <w:szCs w:val="20"/>
          <w:lang w:bidi="ar-SA"/>
        </w:rPr>
        <w:t>s</w:t>
      </w:r>
      <w:r w:rsidRPr="00B84F3E">
        <w:rPr>
          <w:rFonts w:ascii="Arial" w:eastAsia="MS Mincho" w:hAnsi="Arial" w:cs="Arial"/>
          <w:kern w:val="0"/>
          <w:sz w:val="20"/>
          <w:szCs w:val="20"/>
          <w:lang w:bidi="ar-SA"/>
        </w:rPr>
        <w:t xml:space="preserve"> </w:t>
      </w:r>
      <w:r w:rsidR="001B1708">
        <w:rPr>
          <w:rFonts w:ascii="Arial" w:eastAsia="MS Mincho" w:hAnsi="Arial" w:cs="Arial"/>
          <w:kern w:val="0"/>
          <w:sz w:val="20"/>
          <w:szCs w:val="20"/>
          <w:lang w:bidi="ar-SA"/>
        </w:rPr>
        <w:t xml:space="preserve">were </w:t>
      </w:r>
      <w:r w:rsidRPr="00B84F3E">
        <w:rPr>
          <w:rFonts w:ascii="Arial" w:eastAsia="MS Mincho" w:hAnsi="Arial" w:cs="Arial"/>
          <w:kern w:val="0"/>
          <w:sz w:val="20"/>
          <w:szCs w:val="20"/>
          <w:lang w:bidi="ar-SA"/>
        </w:rPr>
        <w:t xml:space="preserve">generally supportive of the Task Force’s list of PIE categories set out in proposed paragraph R400.14, as well as the Task Force’s conclusions </w:t>
      </w:r>
      <w:r w:rsidR="00547FC6">
        <w:rPr>
          <w:rFonts w:ascii="Arial" w:eastAsia="MS Mincho" w:hAnsi="Arial" w:cs="Arial"/>
          <w:kern w:val="0"/>
          <w:sz w:val="20"/>
          <w:szCs w:val="20"/>
          <w:lang w:bidi="ar-SA"/>
        </w:rPr>
        <w:t xml:space="preserve">to </w:t>
      </w:r>
      <w:r w:rsidRPr="00B84F3E">
        <w:rPr>
          <w:rFonts w:ascii="Arial" w:eastAsia="MS Mincho" w:hAnsi="Arial" w:cs="Arial"/>
          <w:kern w:val="0"/>
          <w:sz w:val="20"/>
          <w:szCs w:val="20"/>
          <w:lang w:bidi="ar-SA"/>
        </w:rPr>
        <w:t>not includ</w:t>
      </w:r>
      <w:r w:rsidR="00547FC6">
        <w:rPr>
          <w:rFonts w:ascii="Arial" w:eastAsia="MS Mincho" w:hAnsi="Arial" w:cs="Arial"/>
          <w:kern w:val="0"/>
          <w:sz w:val="20"/>
          <w:szCs w:val="20"/>
          <w:lang w:bidi="ar-SA"/>
        </w:rPr>
        <w:t>e</w:t>
      </w:r>
      <w:r w:rsidRPr="00B84F3E">
        <w:rPr>
          <w:rFonts w:ascii="Arial" w:eastAsia="MS Mincho" w:hAnsi="Arial" w:cs="Arial"/>
          <w:kern w:val="0"/>
          <w:sz w:val="20"/>
          <w:szCs w:val="20"/>
          <w:lang w:bidi="ar-SA"/>
        </w:rPr>
        <w:t xml:space="preserve"> certain types of entities such as custodians, </w:t>
      </w:r>
      <w:proofErr w:type="gramStart"/>
      <w:r w:rsidRPr="00B84F3E">
        <w:rPr>
          <w:rFonts w:ascii="Arial" w:eastAsia="MS Mincho" w:hAnsi="Arial" w:cs="Arial"/>
          <w:kern w:val="0"/>
          <w:sz w:val="20"/>
          <w:szCs w:val="20"/>
          <w:lang w:bidi="ar-SA"/>
        </w:rPr>
        <w:t>charities</w:t>
      </w:r>
      <w:proofErr w:type="gramEnd"/>
      <w:r w:rsidRPr="00B84F3E">
        <w:rPr>
          <w:rFonts w:ascii="Arial" w:eastAsia="MS Mincho" w:hAnsi="Arial" w:cs="Arial"/>
          <w:kern w:val="0"/>
          <w:sz w:val="20"/>
          <w:szCs w:val="20"/>
          <w:lang w:bidi="ar-SA"/>
        </w:rPr>
        <w:t xml:space="preserve"> and large private companies. </w:t>
      </w:r>
    </w:p>
    <w:p w14:paraId="030755F7" w14:textId="77777777" w:rsidR="00B84F3E" w:rsidRPr="00B84F3E" w:rsidRDefault="00B84F3E" w:rsidP="000857A9">
      <w:pPr>
        <w:spacing w:before="120" w:line="280" w:lineRule="exact"/>
        <w:jc w:val="both"/>
        <w:rPr>
          <w:rFonts w:ascii="Arial" w:eastAsia="MS Mincho" w:hAnsi="Arial" w:cs="Arial"/>
          <w:kern w:val="0"/>
          <w:sz w:val="20"/>
          <w:szCs w:val="20"/>
          <w:lang w:bidi="ar-SA"/>
        </w:rPr>
      </w:pPr>
      <w:r w:rsidRPr="00B84F3E">
        <w:rPr>
          <w:rFonts w:ascii="Arial" w:eastAsia="MS Mincho" w:hAnsi="Arial" w:cs="Arial"/>
          <w:kern w:val="0"/>
          <w:sz w:val="20"/>
          <w:szCs w:val="20"/>
          <w:lang w:bidi="ar-SA"/>
        </w:rPr>
        <w:t>Amongst other matters, the following were raised by CAG participants:</w:t>
      </w:r>
    </w:p>
    <w:p w14:paraId="4B799B21" w14:textId="3C194779" w:rsidR="00B84F3E" w:rsidRPr="00B84F3E" w:rsidRDefault="00B84F3E" w:rsidP="000857A9">
      <w:pPr>
        <w:numPr>
          <w:ilvl w:val="0"/>
          <w:numId w:val="30"/>
        </w:numPr>
        <w:spacing w:before="120" w:line="280" w:lineRule="exact"/>
        <w:ind w:left="547" w:hanging="547"/>
        <w:jc w:val="both"/>
        <w:rPr>
          <w:rFonts w:ascii="Arial" w:eastAsia="MS Mincho" w:hAnsi="Arial" w:cs="Arial"/>
          <w:kern w:val="0"/>
          <w:sz w:val="20"/>
          <w:szCs w:val="20"/>
          <w:lang w:bidi="ar-SA"/>
        </w:rPr>
      </w:pPr>
      <w:r w:rsidRPr="00B84F3E">
        <w:rPr>
          <w:rFonts w:ascii="Arial" w:eastAsia="MS Mincho" w:hAnsi="Arial" w:cs="Arial"/>
          <w:kern w:val="0"/>
          <w:sz w:val="20"/>
          <w:szCs w:val="20"/>
          <w:lang w:bidi="ar-SA"/>
        </w:rPr>
        <w:t xml:space="preserve">Ms. Robert and Mr. Cela suggested that proposed paragraphs R400.16 and 400.16 A1 </w:t>
      </w:r>
      <w:r w:rsidR="005B324A">
        <w:rPr>
          <w:rFonts w:ascii="Arial" w:eastAsia="MS Mincho" w:hAnsi="Arial" w:cs="Arial"/>
          <w:kern w:val="0"/>
          <w:sz w:val="20"/>
          <w:szCs w:val="20"/>
          <w:lang w:bidi="ar-SA"/>
        </w:rPr>
        <w:t xml:space="preserve">should </w:t>
      </w:r>
      <w:r w:rsidRPr="00B84F3E">
        <w:rPr>
          <w:rFonts w:ascii="Arial" w:eastAsia="MS Mincho" w:hAnsi="Arial" w:cs="Arial"/>
          <w:kern w:val="0"/>
          <w:sz w:val="20"/>
          <w:szCs w:val="20"/>
          <w:lang w:bidi="ar-SA"/>
        </w:rPr>
        <w:t xml:space="preserve">be further refined to </w:t>
      </w:r>
      <w:proofErr w:type="gramStart"/>
      <w:r w:rsidRPr="00B84F3E">
        <w:rPr>
          <w:rFonts w:ascii="Arial" w:eastAsia="MS Mincho" w:hAnsi="Arial" w:cs="Arial"/>
          <w:kern w:val="0"/>
          <w:sz w:val="20"/>
          <w:szCs w:val="20"/>
          <w:lang w:bidi="ar-SA"/>
        </w:rPr>
        <w:t>more clearly explain which entities</w:t>
      </w:r>
      <w:proofErr w:type="gramEnd"/>
      <w:r w:rsidRPr="00B84F3E">
        <w:rPr>
          <w:rFonts w:ascii="Arial" w:eastAsia="MS Mincho" w:hAnsi="Arial" w:cs="Arial"/>
          <w:kern w:val="0"/>
          <w:sz w:val="20"/>
          <w:szCs w:val="20"/>
          <w:lang w:bidi="ar-SA"/>
        </w:rPr>
        <w:t xml:space="preserve"> should not be considered as PIEs. </w:t>
      </w:r>
      <w:r w:rsidR="005B324A">
        <w:rPr>
          <w:rFonts w:ascii="Arial" w:eastAsia="MS Mincho" w:hAnsi="Arial" w:cs="Arial"/>
          <w:kern w:val="0"/>
          <w:sz w:val="20"/>
          <w:szCs w:val="20"/>
          <w:lang w:bidi="ar-SA"/>
        </w:rPr>
        <w:t xml:space="preserve">Mr. Cela </w:t>
      </w:r>
      <w:proofErr w:type="gramStart"/>
      <w:r w:rsidR="005B324A">
        <w:rPr>
          <w:rFonts w:ascii="Arial" w:eastAsia="MS Mincho" w:hAnsi="Arial" w:cs="Arial"/>
          <w:kern w:val="0"/>
          <w:sz w:val="20"/>
          <w:szCs w:val="20"/>
          <w:lang w:bidi="ar-SA"/>
        </w:rPr>
        <w:t>in particular expressed</w:t>
      </w:r>
      <w:proofErr w:type="gramEnd"/>
      <w:r w:rsidR="005B324A">
        <w:rPr>
          <w:rFonts w:ascii="Arial" w:eastAsia="MS Mincho" w:hAnsi="Arial" w:cs="Arial"/>
          <w:kern w:val="0"/>
          <w:sz w:val="20"/>
          <w:szCs w:val="20"/>
          <w:lang w:bidi="ar-SA"/>
        </w:rPr>
        <w:t xml:space="preserve"> a concern that under category (f) in paragraph R400.1</w:t>
      </w:r>
      <w:ins w:id="2" w:author="Geoffrey Kwan" w:date="2021-02-23T17:42:00Z">
        <w:r w:rsidR="005D050B">
          <w:rPr>
            <w:rFonts w:ascii="Arial" w:eastAsia="MS Mincho" w:hAnsi="Arial" w:cs="Arial"/>
            <w:kern w:val="0"/>
            <w:sz w:val="20"/>
            <w:szCs w:val="20"/>
            <w:lang w:bidi="ar-SA"/>
          </w:rPr>
          <w:t>4</w:t>
        </w:r>
      </w:ins>
      <w:del w:id="3" w:author="Geoffrey Kwan" w:date="2021-02-23T17:42:00Z">
        <w:r w:rsidR="005B324A" w:rsidDel="005D050B">
          <w:rPr>
            <w:rFonts w:ascii="Arial" w:eastAsia="MS Mincho" w:hAnsi="Arial" w:cs="Arial"/>
            <w:kern w:val="0"/>
            <w:sz w:val="20"/>
            <w:szCs w:val="20"/>
            <w:lang w:bidi="ar-SA"/>
          </w:rPr>
          <w:delText>6</w:delText>
        </w:r>
      </w:del>
      <w:r w:rsidR="005B324A">
        <w:rPr>
          <w:rFonts w:ascii="Arial" w:eastAsia="MS Mincho" w:hAnsi="Arial" w:cs="Arial"/>
          <w:kern w:val="0"/>
          <w:sz w:val="20"/>
          <w:szCs w:val="20"/>
          <w:lang w:bidi="ar-SA"/>
        </w:rPr>
        <w:t xml:space="preserve">, law or regulation might specify certain entities to be PIEs but not in accordance with the overarching objective in the Code. </w:t>
      </w:r>
      <w:r w:rsidRPr="00B84F3E">
        <w:rPr>
          <w:rFonts w:ascii="Arial" w:eastAsia="MS Mincho" w:hAnsi="Arial" w:cs="Arial"/>
          <w:kern w:val="0"/>
          <w:sz w:val="20"/>
          <w:szCs w:val="20"/>
          <w:lang w:bidi="ar-SA"/>
        </w:rPr>
        <w:t>In response, Mr. Ashley agreed that the Task Force will review these provisions</w:t>
      </w:r>
      <w:r w:rsidR="00D84571">
        <w:rPr>
          <w:rFonts w:ascii="Arial" w:eastAsia="MS Mincho" w:hAnsi="Arial" w:cs="Arial"/>
          <w:kern w:val="0"/>
          <w:sz w:val="20"/>
          <w:szCs w:val="20"/>
          <w:lang w:bidi="ar-SA"/>
        </w:rPr>
        <w:t xml:space="preserve"> when developing the next draft for the </w:t>
      </w:r>
      <w:r w:rsidR="00547FC6">
        <w:rPr>
          <w:rFonts w:ascii="Arial" w:eastAsia="MS Mincho" w:hAnsi="Arial" w:cs="Arial"/>
          <w:kern w:val="0"/>
          <w:sz w:val="20"/>
          <w:szCs w:val="20"/>
          <w:lang w:bidi="ar-SA"/>
        </w:rPr>
        <w:t xml:space="preserve">IESBA’s </w:t>
      </w:r>
      <w:r w:rsidR="00D84571">
        <w:rPr>
          <w:rFonts w:ascii="Arial" w:eastAsia="MS Mincho" w:hAnsi="Arial" w:cs="Arial"/>
          <w:kern w:val="0"/>
          <w:sz w:val="20"/>
          <w:szCs w:val="20"/>
          <w:lang w:bidi="ar-SA"/>
        </w:rPr>
        <w:t>review</w:t>
      </w:r>
      <w:r w:rsidRPr="00B84F3E">
        <w:rPr>
          <w:rFonts w:ascii="Arial" w:eastAsia="MS Mincho" w:hAnsi="Arial" w:cs="Arial"/>
          <w:kern w:val="0"/>
          <w:sz w:val="20"/>
          <w:szCs w:val="20"/>
          <w:lang w:bidi="ar-SA"/>
        </w:rPr>
        <w:t>.</w:t>
      </w:r>
    </w:p>
    <w:p w14:paraId="134115E3" w14:textId="1B789A96" w:rsidR="00B84F3E" w:rsidRPr="00B84F3E" w:rsidRDefault="00B84F3E" w:rsidP="000857A9">
      <w:pPr>
        <w:numPr>
          <w:ilvl w:val="0"/>
          <w:numId w:val="30"/>
        </w:numPr>
        <w:spacing w:before="120" w:line="280" w:lineRule="exact"/>
        <w:ind w:left="547" w:hanging="547"/>
        <w:jc w:val="both"/>
        <w:rPr>
          <w:rFonts w:ascii="Arial" w:eastAsia="MS Mincho" w:hAnsi="Arial" w:cs="Arial"/>
          <w:kern w:val="0"/>
          <w:sz w:val="20"/>
          <w:szCs w:val="20"/>
          <w:lang w:bidi="ar-SA"/>
        </w:rPr>
      </w:pPr>
      <w:r w:rsidRPr="00B84F3E">
        <w:rPr>
          <w:rFonts w:ascii="Arial" w:eastAsia="MS Mincho" w:hAnsi="Arial" w:cs="Arial"/>
          <w:kern w:val="0"/>
          <w:sz w:val="20"/>
          <w:szCs w:val="20"/>
          <w:lang w:bidi="ar-SA"/>
        </w:rPr>
        <w:t xml:space="preserve">Ms. Wei expressed </w:t>
      </w:r>
      <w:r w:rsidR="002A3260">
        <w:rPr>
          <w:rFonts w:ascii="Arial" w:eastAsia="MS Mincho" w:hAnsi="Arial" w:cs="Arial"/>
          <w:kern w:val="0"/>
          <w:sz w:val="20"/>
          <w:szCs w:val="20"/>
          <w:lang w:bidi="ar-SA"/>
        </w:rPr>
        <w:t xml:space="preserve">the </w:t>
      </w:r>
      <w:r w:rsidRPr="00B84F3E">
        <w:rPr>
          <w:rFonts w:ascii="Arial" w:eastAsia="MS Mincho" w:hAnsi="Arial" w:cs="Arial"/>
          <w:kern w:val="0"/>
          <w:sz w:val="20"/>
          <w:szCs w:val="20"/>
          <w:lang w:bidi="ar-SA"/>
        </w:rPr>
        <w:t>view that under category (a) of proposed paragraph R400.14, the term “publicly listed” is more appropriate than “publicly traded</w:t>
      </w:r>
      <w:r w:rsidR="002A3260">
        <w:rPr>
          <w:rFonts w:ascii="Arial" w:eastAsia="MS Mincho" w:hAnsi="Arial" w:cs="Arial"/>
          <w:kern w:val="0"/>
          <w:sz w:val="20"/>
          <w:szCs w:val="20"/>
          <w:lang w:bidi="ar-SA"/>
        </w:rPr>
        <w:t>.</w:t>
      </w:r>
      <w:r w:rsidRPr="00B84F3E">
        <w:rPr>
          <w:rFonts w:ascii="Arial" w:eastAsia="MS Mincho" w:hAnsi="Arial" w:cs="Arial"/>
          <w:kern w:val="0"/>
          <w:sz w:val="20"/>
          <w:szCs w:val="20"/>
          <w:lang w:bidi="ar-SA"/>
        </w:rPr>
        <w:t xml:space="preserve">” She noted that if a security is listed but not publicly traded there may still be public investors and, hence, more judgment is needed when </w:t>
      </w:r>
      <w:r w:rsidR="002A3260">
        <w:rPr>
          <w:rFonts w:ascii="Arial" w:eastAsia="MS Mincho" w:hAnsi="Arial" w:cs="Arial"/>
          <w:kern w:val="0"/>
          <w:sz w:val="20"/>
          <w:szCs w:val="20"/>
          <w:lang w:bidi="ar-SA"/>
        </w:rPr>
        <w:t xml:space="preserve">to </w:t>
      </w:r>
      <w:r w:rsidRPr="00B84F3E">
        <w:rPr>
          <w:rFonts w:ascii="Arial" w:eastAsia="MS Mincho" w:hAnsi="Arial" w:cs="Arial"/>
          <w:kern w:val="0"/>
          <w:sz w:val="20"/>
          <w:szCs w:val="20"/>
          <w:lang w:bidi="ar-SA"/>
        </w:rPr>
        <w:t>use “traded” instead of “listed</w:t>
      </w:r>
      <w:r w:rsidR="002A3260">
        <w:rPr>
          <w:rFonts w:ascii="Arial" w:eastAsia="MS Mincho" w:hAnsi="Arial" w:cs="Arial"/>
          <w:kern w:val="0"/>
          <w:sz w:val="20"/>
          <w:szCs w:val="20"/>
          <w:lang w:bidi="ar-SA"/>
        </w:rPr>
        <w:t>.</w:t>
      </w:r>
      <w:r w:rsidRPr="00B84F3E">
        <w:rPr>
          <w:rFonts w:ascii="Arial" w:eastAsia="MS Mincho" w:hAnsi="Arial" w:cs="Arial"/>
          <w:kern w:val="0"/>
          <w:sz w:val="20"/>
          <w:szCs w:val="20"/>
          <w:lang w:bidi="ar-SA"/>
        </w:rPr>
        <w:t>” In response, Mr. Ashley clarified that the word ‘traded’ is used instead of ‘listed’ because there are instruments that are listed but not for trading purposes</w:t>
      </w:r>
      <w:r w:rsidR="002A3260">
        <w:rPr>
          <w:rFonts w:ascii="Arial" w:eastAsia="MS Mincho" w:hAnsi="Arial" w:cs="Arial"/>
          <w:kern w:val="0"/>
          <w:sz w:val="20"/>
          <w:szCs w:val="20"/>
          <w:lang w:bidi="ar-SA"/>
        </w:rPr>
        <w:t>.</w:t>
      </w:r>
      <w:r w:rsidRPr="00B84F3E">
        <w:rPr>
          <w:rFonts w:ascii="Arial" w:eastAsia="MS Mincho" w:hAnsi="Arial" w:cs="Arial"/>
          <w:kern w:val="0"/>
          <w:sz w:val="20"/>
          <w:szCs w:val="20"/>
          <w:lang w:bidi="ar-SA"/>
        </w:rPr>
        <w:t xml:space="preserve"> </w:t>
      </w:r>
      <w:r w:rsidR="002A3260">
        <w:rPr>
          <w:rFonts w:ascii="Arial" w:eastAsia="MS Mincho" w:hAnsi="Arial" w:cs="Arial"/>
          <w:kern w:val="0"/>
          <w:sz w:val="20"/>
          <w:szCs w:val="20"/>
          <w:lang w:bidi="ar-SA"/>
        </w:rPr>
        <w:t xml:space="preserve">As an illustration, </w:t>
      </w:r>
      <w:r w:rsidRPr="00B84F3E">
        <w:rPr>
          <w:rFonts w:ascii="Arial" w:eastAsia="MS Mincho" w:hAnsi="Arial" w:cs="Arial"/>
          <w:kern w:val="0"/>
          <w:sz w:val="20"/>
          <w:szCs w:val="20"/>
          <w:lang w:bidi="ar-SA"/>
        </w:rPr>
        <w:t xml:space="preserve">in </w:t>
      </w:r>
      <w:r w:rsidR="002A3260">
        <w:rPr>
          <w:rFonts w:ascii="Arial" w:eastAsia="MS Mincho" w:hAnsi="Arial" w:cs="Arial"/>
          <w:kern w:val="0"/>
          <w:sz w:val="20"/>
          <w:szCs w:val="20"/>
          <w:lang w:bidi="ar-SA"/>
        </w:rPr>
        <w:t xml:space="preserve">the </w:t>
      </w:r>
      <w:r w:rsidRPr="00B84F3E">
        <w:rPr>
          <w:rFonts w:ascii="Arial" w:eastAsia="MS Mincho" w:hAnsi="Arial" w:cs="Arial"/>
          <w:kern w:val="0"/>
          <w:sz w:val="20"/>
          <w:szCs w:val="20"/>
          <w:lang w:bidi="ar-SA"/>
        </w:rPr>
        <w:t>UK there are debts listed by wholly</w:t>
      </w:r>
      <w:r w:rsidR="002A3260">
        <w:rPr>
          <w:rFonts w:ascii="Arial" w:eastAsia="MS Mincho" w:hAnsi="Arial" w:cs="Arial"/>
          <w:kern w:val="0"/>
          <w:sz w:val="20"/>
          <w:szCs w:val="20"/>
          <w:lang w:bidi="ar-SA"/>
        </w:rPr>
        <w:t>-</w:t>
      </w:r>
      <w:r w:rsidRPr="00B84F3E">
        <w:rPr>
          <w:rFonts w:ascii="Arial" w:eastAsia="MS Mincho" w:hAnsi="Arial" w:cs="Arial"/>
          <w:kern w:val="0"/>
          <w:sz w:val="20"/>
          <w:szCs w:val="20"/>
          <w:lang w:bidi="ar-SA"/>
        </w:rPr>
        <w:t xml:space="preserve">owned </w:t>
      </w:r>
      <w:r w:rsidR="005B324A" w:rsidRPr="00B84F3E">
        <w:rPr>
          <w:rFonts w:ascii="Arial" w:eastAsia="MS Mincho" w:hAnsi="Arial" w:cs="Arial"/>
          <w:kern w:val="0"/>
          <w:sz w:val="20"/>
          <w:szCs w:val="20"/>
          <w:lang w:bidi="ar-SA"/>
        </w:rPr>
        <w:t xml:space="preserve">subsidiaries </w:t>
      </w:r>
      <w:r w:rsidR="005B324A">
        <w:rPr>
          <w:rFonts w:ascii="Arial" w:eastAsia="MS Mincho" w:hAnsi="Arial" w:cs="Arial"/>
          <w:kern w:val="0"/>
          <w:sz w:val="20"/>
          <w:szCs w:val="20"/>
          <w:lang w:bidi="ar-SA"/>
        </w:rPr>
        <w:t>for tax reasons</w:t>
      </w:r>
      <w:r w:rsidRPr="00B84F3E">
        <w:rPr>
          <w:rFonts w:ascii="Arial" w:eastAsia="MS Mincho" w:hAnsi="Arial" w:cs="Arial"/>
          <w:kern w:val="0"/>
          <w:sz w:val="20"/>
          <w:szCs w:val="20"/>
          <w:lang w:bidi="ar-SA"/>
        </w:rPr>
        <w:t xml:space="preserve">. Whilst he agreed that there is some element of judgment </w:t>
      </w:r>
      <w:r w:rsidR="002A3260">
        <w:rPr>
          <w:rFonts w:ascii="Arial" w:eastAsia="MS Mincho" w:hAnsi="Arial" w:cs="Arial"/>
          <w:kern w:val="0"/>
          <w:sz w:val="20"/>
          <w:szCs w:val="20"/>
          <w:lang w:bidi="ar-SA"/>
        </w:rPr>
        <w:t>in</w:t>
      </w:r>
      <w:r w:rsidR="002A3260" w:rsidRPr="00B84F3E">
        <w:rPr>
          <w:rFonts w:ascii="Arial" w:eastAsia="MS Mincho" w:hAnsi="Arial" w:cs="Arial"/>
          <w:kern w:val="0"/>
          <w:sz w:val="20"/>
          <w:szCs w:val="20"/>
          <w:lang w:bidi="ar-SA"/>
        </w:rPr>
        <w:t xml:space="preserve"> </w:t>
      </w:r>
      <w:r w:rsidRPr="00B84F3E">
        <w:rPr>
          <w:rFonts w:ascii="Arial" w:eastAsia="MS Mincho" w:hAnsi="Arial" w:cs="Arial"/>
          <w:kern w:val="0"/>
          <w:sz w:val="20"/>
          <w:szCs w:val="20"/>
          <w:lang w:bidi="ar-SA"/>
        </w:rPr>
        <w:t>what qualifies as publicly traded, he</w:t>
      </w:r>
      <w:r w:rsidR="002D1BA4">
        <w:rPr>
          <w:rFonts w:ascii="Arial" w:eastAsia="MS Mincho" w:hAnsi="Arial" w:cs="Arial"/>
          <w:kern w:val="0"/>
          <w:sz w:val="20"/>
          <w:szCs w:val="20"/>
          <w:lang w:bidi="ar-SA"/>
        </w:rPr>
        <w:t xml:space="preserve"> questioned why there would be a public interest element if the entity’s securities are not publicly traded.</w:t>
      </w:r>
    </w:p>
    <w:p w14:paraId="42F1683A" w14:textId="62ECB678" w:rsidR="00B84F3E" w:rsidRPr="00B84F3E" w:rsidRDefault="00B84F3E" w:rsidP="000857A9">
      <w:pPr>
        <w:numPr>
          <w:ilvl w:val="0"/>
          <w:numId w:val="30"/>
        </w:numPr>
        <w:spacing w:before="120" w:line="280" w:lineRule="exact"/>
        <w:ind w:left="547" w:hanging="547"/>
        <w:jc w:val="both"/>
        <w:rPr>
          <w:rFonts w:ascii="Arial" w:eastAsia="MS Mincho" w:hAnsi="Arial" w:cs="Arial"/>
          <w:kern w:val="0"/>
          <w:sz w:val="20"/>
          <w:szCs w:val="20"/>
          <w:lang w:bidi="ar-SA"/>
        </w:rPr>
      </w:pPr>
      <w:r w:rsidRPr="00B84F3E">
        <w:rPr>
          <w:rFonts w:ascii="Arial" w:eastAsia="MS Mincho" w:hAnsi="Arial" w:cs="Arial"/>
          <w:kern w:val="0"/>
          <w:sz w:val="20"/>
          <w:szCs w:val="20"/>
          <w:lang w:bidi="ar-SA"/>
        </w:rPr>
        <w:t xml:space="preserve">Mr. </w:t>
      </w:r>
      <w:r w:rsidR="00A02974">
        <w:rPr>
          <w:rFonts w:ascii="Arial" w:eastAsia="MS Mincho" w:hAnsi="Arial" w:cs="Arial"/>
          <w:kern w:val="0"/>
          <w:sz w:val="20"/>
          <w:szCs w:val="20"/>
          <w:lang w:bidi="ar-SA"/>
        </w:rPr>
        <w:t>M</w:t>
      </w:r>
      <w:r w:rsidRPr="00B84F3E">
        <w:rPr>
          <w:rFonts w:ascii="Arial" w:eastAsia="MS Mincho" w:hAnsi="Arial" w:cs="Arial"/>
          <w:kern w:val="0"/>
          <w:sz w:val="20"/>
          <w:szCs w:val="20"/>
          <w:lang w:bidi="ar-SA"/>
        </w:rPr>
        <w:t>unter sought clarification about the rationale for not including custodian</w:t>
      </w:r>
      <w:r w:rsidR="00A02974">
        <w:rPr>
          <w:rFonts w:ascii="Arial" w:eastAsia="MS Mincho" w:hAnsi="Arial" w:cs="Arial"/>
          <w:kern w:val="0"/>
          <w:sz w:val="20"/>
          <w:szCs w:val="20"/>
          <w:lang w:bidi="ar-SA"/>
        </w:rPr>
        <w:t>s</w:t>
      </w:r>
      <w:r w:rsidRPr="00B84F3E">
        <w:rPr>
          <w:rFonts w:ascii="Arial" w:eastAsia="MS Mincho" w:hAnsi="Arial" w:cs="Arial"/>
          <w:kern w:val="0"/>
          <w:sz w:val="20"/>
          <w:szCs w:val="20"/>
          <w:lang w:bidi="ar-SA"/>
        </w:rPr>
        <w:t xml:space="preserve"> </w:t>
      </w:r>
      <w:r w:rsidR="00A02974">
        <w:rPr>
          <w:rFonts w:ascii="Arial" w:eastAsia="MS Mincho" w:hAnsi="Arial" w:cs="Arial"/>
          <w:kern w:val="0"/>
          <w:sz w:val="20"/>
          <w:szCs w:val="20"/>
          <w:lang w:bidi="ar-SA"/>
        </w:rPr>
        <w:t xml:space="preserve">such as brokers and trusts </w:t>
      </w:r>
      <w:r w:rsidRPr="00B84F3E">
        <w:rPr>
          <w:rFonts w:ascii="Arial" w:eastAsia="MS Mincho" w:hAnsi="Arial" w:cs="Arial"/>
          <w:kern w:val="0"/>
          <w:sz w:val="20"/>
          <w:szCs w:val="20"/>
          <w:lang w:bidi="ar-SA"/>
        </w:rPr>
        <w:t xml:space="preserve">as a PIE category. In response, Mr. Ashley </w:t>
      </w:r>
      <w:r w:rsidR="00A02974">
        <w:rPr>
          <w:rFonts w:ascii="Arial" w:eastAsia="MS Mincho" w:hAnsi="Arial" w:cs="Arial"/>
          <w:kern w:val="0"/>
          <w:sz w:val="20"/>
          <w:szCs w:val="20"/>
          <w:lang w:bidi="ar-SA"/>
        </w:rPr>
        <w:t>reminded participants about</w:t>
      </w:r>
      <w:r w:rsidR="00A02974" w:rsidRPr="00B84F3E">
        <w:rPr>
          <w:rFonts w:ascii="Arial" w:eastAsia="MS Mincho" w:hAnsi="Arial" w:cs="Arial"/>
          <w:kern w:val="0"/>
          <w:sz w:val="20"/>
          <w:szCs w:val="20"/>
          <w:lang w:bidi="ar-SA"/>
        </w:rPr>
        <w:t xml:space="preserve"> </w:t>
      </w:r>
      <w:r w:rsidRPr="00B84F3E">
        <w:rPr>
          <w:rFonts w:ascii="Arial" w:eastAsia="MS Mincho" w:hAnsi="Arial" w:cs="Arial"/>
          <w:kern w:val="0"/>
          <w:sz w:val="20"/>
          <w:szCs w:val="20"/>
          <w:lang w:bidi="ar-SA"/>
        </w:rPr>
        <w:t>the overarching objective and its focus on the financial statements of the entities</w:t>
      </w:r>
      <w:r w:rsidR="00A02974">
        <w:rPr>
          <w:rFonts w:ascii="Arial" w:eastAsia="MS Mincho" w:hAnsi="Arial" w:cs="Arial"/>
          <w:kern w:val="0"/>
          <w:sz w:val="20"/>
          <w:szCs w:val="20"/>
          <w:lang w:bidi="ar-SA"/>
        </w:rPr>
        <w:t>.</w:t>
      </w:r>
      <w:r w:rsidRPr="00B84F3E">
        <w:rPr>
          <w:rFonts w:ascii="Arial" w:eastAsia="MS Mincho" w:hAnsi="Arial" w:cs="Arial"/>
          <w:kern w:val="0"/>
          <w:sz w:val="20"/>
          <w:szCs w:val="20"/>
          <w:lang w:bidi="ar-SA"/>
        </w:rPr>
        <w:t xml:space="preserve"> </w:t>
      </w:r>
      <w:r w:rsidR="00A02974">
        <w:rPr>
          <w:rFonts w:ascii="Arial" w:eastAsia="MS Mincho" w:hAnsi="Arial" w:cs="Arial"/>
          <w:kern w:val="0"/>
          <w:sz w:val="20"/>
          <w:szCs w:val="20"/>
          <w:lang w:bidi="ar-SA"/>
        </w:rPr>
        <w:t xml:space="preserve">He </w:t>
      </w:r>
      <w:r w:rsidRPr="00B84F3E">
        <w:rPr>
          <w:rFonts w:ascii="Arial" w:eastAsia="MS Mincho" w:hAnsi="Arial" w:cs="Arial"/>
          <w:kern w:val="0"/>
          <w:sz w:val="20"/>
          <w:szCs w:val="20"/>
          <w:lang w:bidi="ar-SA"/>
        </w:rPr>
        <w:t>noted that in many cases the financial statements of the custodians do not give insight about their custodial activities. He further noted that there are other types of reports that are designed specifically to give confidence to stakeholders such as corporates and members of the public that the custodians are fulfilling their custodial responsibilities.</w:t>
      </w:r>
    </w:p>
    <w:p w14:paraId="42384CD7" w14:textId="039FB70D" w:rsidR="00B84F3E" w:rsidRPr="00B84F3E" w:rsidRDefault="00B84F3E" w:rsidP="000857A9">
      <w:pPr>
        <w:numPr>
          <w:ilvl w:val="0"/>
          <w:numId w:val="30"/>
        </w:numPr>
        <w:spacing w:before="120" w:line="280" w:lineRule="exact"/>
        <w:ind w:left="547" w:hanging="547"/>
        <w:jc w:val="both"/>
        <w:rPr>
          <w:rFonts w:ascii="Arial" w:eastAsia="MS Mincho" w:hAnsi="Arial" w:cs="Arial"/>
          <w:kern w:val="0"/>
          <w:sz w:val="20"/>
          <w:szCs w:val="20"/>
          <w:lang w:bidi="ar-SA"/>
        </w:rPr>
      </w:pPr>
      <w:r w:rsidRPr="00B84F3E">
        <w:rPr>
          <w:rFonts w:ascii="Arial" w:eastAsia="MS Mincho" w:hAnsi="Arial" w:cs="Arial"/>
          <w:kern w:val="0"/>
          <w:sz w:val="20"/>
          <w:szCs w:val="20"/>
          <w:lang w:bidi="ar-SA"/>
        </w:rPr>
        <w:t xml:space="preserve">Mr. Yurdakul suggested that the phrase “equity or debt instruments” may not cover </w:t>
      </w:r>
      <w:r w:rsidR="005B4042">
        <w:rPr>
          <w:rFonts w:ascii="Arial" w:eastAsia="MS Mincho" w:hAnsi="Arial" w:cs="Arial"/>
          <w:kern w:val="0"/>
          <w:sz w:val="20"/>
          <w:szCs w:val="20"/>
          <w:lang w:bidi="ar-SA"/>
        </w:rPr>
        <w:t>derivatives</w:t>
      </w:r>
      <w:r w:rsidR="005B4042" w:rsidRPr="00B84F3E">
        <w:rPr>
          <w:rFonts w:ascii="Arial" w:eastAsia="MS Mincho" w:hAnsi="Arial" w:cs="Arial"/>
          <w:kern w:val="0"/>
          <w:sz w:val="20"/>
          <w:szCs w:val="20"/>
          <w:lang w:bidi="ar-SA"/>
        </w:rPr>
        <w:t xml:space="preserve"> </w:t>
      </w:r>
      <w:r w:rsidRPr="00B84F3E">
        <w:rPr>
          <w:rFonts w:ascii="Arial" w:eastAsia="MS Mincho" w:hAnsi="Arial" w:cs="Arial"/>
          <w:kern w:val="0"/>
          <w:sz w:val="20"/>
          <w:szCs w:val="20"/>
          <w:lang w:bidi="ar-SA"/>
        </w:rPr>
        <w:t xml:space="preserve">or other types of instruments and that the phrase “securities and financial instruments” might be more appropriate. In response, Mr. Ashley noted that the IESBA </w:t>
      </w:r>
      <w:r w:rsidR="005B4042">
        <w:rPr>
          <w:rFonts w:ascii="Arial" w:eastAsia="MS Mincho" w:hAnsi="Arial" w:cs="Arial"/>
          <w:kern w:val="0"/>
          <w:sz w:val="20"/>
          <w:szCs w:val="20"/>
          <w:lang w:bidi="ar-SA"/>
        </w:rPr>
        <w:t>had</w:t>
      </w:r>
      <w:r w:rsidR="005B4042" w:rsidRPr="00B84F3E">
        <w:rPr>
          <w:rFonts w:ascii="Arial" w:eastAsia="MS Mincho" w:hAnsi="Arial" w:cs="Arial"/>
          <w:kern w:val="0"/>
          <w:sz w:val="20"/>
          <w:szCs w:val="20"/>
          <w:lang w:bidi="ar-SA"/>
        </w:rPr>
        <w:t xml:space="preserve"> </w:t>
      </w:r>
      <w:r w:rsidR="00D84571">
        <w:rPr>
          <w:rFonts w:ascii="Arial" w:eastAsia="MS Mincho" w:hAnsi="Arial" w:cs="Arial"/>
          <w:kern w:val="0"/>
          <w:sz w:val="20"/>
          <w:szCs w:val="20"/>
          <w:lang w:bidi="ar-SA"/>
        </w:rPr>
        <w:t>yet to conclude</w:t>
      </w:r>
      <w:r w:rsidRPr="00B84F3E">
        <w:rPr>
          <w:rFonts w:ascii="Arial" w:eastAsia="MS Mincho" w:hAnsi="Arial" w:cs="Arial"/>
          <w:kern w:val="0"/>
          <w:sz w:val="20"/>
          <w:szCs w:val="20"/>
          <w:lang w:bidi="ar-SA"/>
        </w:rPr>
        <w:t xml:space="preserve"> whether “securities” or “financial instruments” </w:t>
      </w:r>
      <w:proofErr w:type="gramStart"/>
      <w:r w:rsidRPr="00B84F3E">
        <w:rPr>
          <w:rFonts w:ascii="Arial" w:eastAsia="MS Mincho" w:hAnsi="Arial" w:cs="Arial"/>
          <w:kern w:val="0"/>
          <w:sz w:val="20"/>
          <w:szCs w:val="20"/>
          <w:lang w:bidi="ar-SA"/>
        </w:rPr>
        <w:t>is</w:t>
      </w:r>
      <w:proofErr w:type="gramEnd"/>
      <w:r w:rsidRPr="00B84F3E">
        <w:rPr>
          <w:rFonts w:ascii="Arial" w:eastAsia="MS Mincho" w:hAnsi="Arial" w:cs="Arial"/>
          <w:kern w:val="0"/>
          <w:sz w:val="20"/>
          <w:szCs w:val="20"/>
          <w:lang w:bidi="ar-SA"/>
        </w:rPr>
        <w:t xml:space="preserve"> </w:t>
      </w:r>
      <w:r w:rsidR="00D84571">
        <w:rPr>
          <w:rFonts w:ascii="Arial" w:eastAsia="MS Mincho" w:hAnsi="Arial" w:cs="Arial"/>
          <w:kern w:val="0"/>
          <w:sz w:val="20"/>
          <w:szCs w:val="20"/>
          <w:lang w:bidi="ar-SA"/>
        </w:rPr>
        <w:t>a more appropriate</w:t>
      </w:r>
      <w:r w:rsidRPr="00B84F3E">
        <w:rPr>
          <w:rFonts w:ascii="Arial" w:eastAsia="MS Mincho" w:hAnsi="Arial" w:cs="Arial"/>
          <w:kern w:val="0"/>
          <w:sz w:val="20"/>
          <w:szCs w:val="20"/>
          <w:lang w:bidi="ar-SA"/>
        </w:rPr>
        <w:t xml:space="preserve"> term but </w:t>
      </w:r>
      <w:r w:rsidR="00D84571">
        <w:rPr>
          <w:rFonts w:ascii="Arial" w:eastAsia="MS Mincho" w:hAnsi="Arial" w:cs="Arial"/>
          <w:kern w:val="0"/>
          <w:sz w:val="20"/>
          <w:szCs w:val="20"/>
          <w:lang w:bidi="ar-SA"/>
        </w:rPr>
        <w:t>noted his personal view that the term “financial instruments” should cover all forms of “securities</w:t>
      </w:r>
      <w:r w:rsidR="005B4042">
        <w:rPr>
          <w:rFonts w:ascii="Arial" w:eastAsia="MS Mincho" w:hAnsi="Arial" w:cs="Arial"/>
          <w:kern w:val="0"/>
          <w:sz w:val="20"/>
          <w:szCs w:val="20"/>
          <w:lang w:bidi="ar-SA"/>
        </w:rPr>
        <w:t>.</w:t>
      </w:r>
      <w:r w:rsidR="00D84571">
        <w:rPr>
          <w:rFonts w:ascii="Arial" w:eastAsia="MS Mincho" w:hAnsi="Arial" w:cs="Arial"/>
          <w:kern w:val="0"/>
          <w:sz w:val="20"/>
          <w:szCs w:val="20"/>
          <w:lang w:bidi="ar-SA"/>
        </w:rPr>
        <w:t xml:space="preserve">” </w:t>
      </w:r>
      <w:r w:rsidRPr="00B84F3E">
        <w:rPr>
          <w:rFonts w:ascii="Arial" w:eastAsia="MS Mincho" w:hAnsi="Arial" w:cs="Arial"/>
          <w:kern w:val="0"/>
          <w:sz w:val="20"/>
          <w:szCs w:val="20"/>
          <w:lang w:bidi="ar-SA"/>
        </w:rPr>
        <w:t xml:space="preserve"> </w:t>
      </w:r>
    </w:p>
    <w:p w14:paraId="04E8B0CC" w14:textId="213E1883" w:rsidR="00B84F3E" w:rsidRPr="00B84F3E" w:rsidRDefault="00B84F3E" w:rsidP="000857A9">
      <w:pPr>
        <w:numPr>
          <w:ilvl w:val="0"/>
          <w:numId w:val="30"/>
        </w:numPr>
        <w:spacing w:before="120" w:line="280" w:lineRule="exact"/>
        <w:ind w:left="547" w:hanging="547"/>
        <w:jc w:val="both"/>
        <w:rPr>
          <w:rFonts w:ascii="Arial" w:eastAsia="MS Mincho" w:hAnsi="Arial" w:cs="Arial"/>
          <w:kern w:val="0"/>
          <w:sz w:val="20"/>
          <w:szCs w:val="20"/>
          <w:lang w:bidi="ar-SA"/>
        </w:rPr>
      </w:pPr>
      <w:r w:rsidRPr="00B84F3E">
        <w:rPr>
          <w:rFonts w:ascii="Arial" w:eastAsia="MS Mincho" w:hAnsi="Arial" w:cs="Arial"/>
          <w:kern w:val="0"/>
          <w:sz w:val="20"/>
          <w:szCs w:val="20"/>
          <w:lang w:bidi="ar-SA"/>
        </w:rPr>
        <w:lastRenderedPageBreak/>
        <w:t>Mr. Yurdakul also sought clarification about the rationale for not including financial market infrastructure (FMI) entities as PIEs given their role in financial markets. In response, Mr. Ashley explained that the public interest in an FMI entity is often not in their financial position but rather their operations</w:t>
      </w:r>
      <w:r w:rsidR="005B4042">
        <w:rPr>
          <w:rFonts w:ascii="Arial" w:eastAsia="MS Mincho" w:hAnsi="Arial" w:cs="Arial"/>
          <w:kern w:val="0"/>
          <w:sz w:val="20"/>
          <w:szCs w:val="20"/>
          <w:lang w:bidi="ar-SA"/>
        </w:rPr>
        <w:t>.</w:t>
      </w:r>
      <w:r w:rsidRPr="00B84F3E">
        <w:rPr>
          <w:rFonts w:ascii="Arial" w:eastAsia="MS Mincho" w:hAnsi="Arial" w:cs="Arial"/>
          <w:kern w:val="0"/>
          <w:sz w:val="20"/>
          <w:szCs w:val="20"/>
          <w:lang w:bidi="ar-SA"/>
        </w:rPr>
        <w:t xml:space="preserve"> </w:t>
      </w:r>
      <w:r w:rsidR="005B4042">
        <w:rPr>
          <w:rFonts w:ascii="Arial" w:eastAsia="MS Mincho" w:hAnsi="Arial" w:cs="Arial"/>
          <w:kern w:val="0"/>
          <w:sz w:val="20"/>
          <w:szCs w:val="20"/>
          <w:lang w:bidi="ar-SA"/>
        </w:rPr>
        <w:t xml:space="preserve">He </w:t>
      </w:r>
      <w:r w:rsidRPr="00B84F3E">
        <w:rPr>
          <w:rFonts w:ascii="Arial" w:eastAsia="MS Mincho" w:hAnsi="Arial" w:cs="Arial"/>
          <w:kern w:val="0"/>
          <w:sz w:val="20"/>
          <w:szCs w:val="20"/>
          <w:lang w:bidi="ar-SA"/>
        </w:rPr>
        <w:t xml:space="preserve">acknowledged that some jurisdictions might choose to include FMI entities as part of their local refinement. </w:t>
      </w:r>
    </w:p>
    <w:p w14:paraId="6DD329AB" w14:textId="445B46E5" w:rsidR="00B84F3E" w:rsidRPr="00B84F3E" w:rsidRDefault="00B84F3E" w:rsidP="000857A9">
      <w:pPr>
        <w:numPr>
          <w:ilvl w:val="0"/>
          <w:numId w:val="30"/>
        </w:numPr>
        <w:spacing w:before="120" w:line="280" w:lineRule="exact"/>
        <w:ind w:left="547" w:hanging="547"/>
        <w:jc w:val="both"/>
        <w:rPr>
          <w:rFonts w:ascii="Arial" w:eastAsia="MS Mincho" w:hAnsi="Arial" w:cs="Arial"/>
          <w:kern w:val="0"/>
          <w:sz w:val="20"/>
          <w:szCs w:val="20"/>
          <w:lang w:bidi="ar-SA"/>
        </w:rPr>
      </w:pPr>
      <w:r w:rsidRPr="00B84F3E">
        <w:rPr>
          <w:rFonts w:ascii="Arial" w:eastAsia="MS Mincho" w:hAnsi="Arial" w:cs="Arial"/>
          <w:kern w:val="0"/>
          <w:sz w:val="20"/>
          <w:szCs w:val="20"/>
          <w:lang w:bidi="ar-SA"/>
        </w:rPr>
        <w:t xml:space="preserve">Mr. Paul Sobel asked if the use </w:t>
      </w:r>
      <w:r w:rsidR="00D84571">
        <w:rPr>
          <w:rFonts w:ascii="Arial" w:eastAsia="MS Mincho" w:hAnsi="Arial" w:cs="Arial"/>
          <w:kern w:val="0"/>
          <w:sz w:val="20"/>
          <w:szCs w:val="20"/>
          <w:lang w:bidi="ar-SA"/>
        </w:rPr>
        <w:t>of</w:t>
      </w:r>
      <w:r w:rsidRPr="00B84F3E">
        <w:rPr>
          <w:rFonts w:ascii="Arial" w:eastAsia="MS Mincho" w:hAnsi="Arial" w:cs="Arial"/>
          <w:kern w:val="0"/>
          <w:sz w:val="20"/>
          <w:szCs w:val="20"/>
          <w:lang w:bidi="ar-SA"/>
        </w:rPr>
        <w:t xml:space="preserve"> “main function” in categories (b) and (c) under proposed paragraph R400.14 </w:t>
      </w:r>
      <w:r w:rsidR="003728AE">
        <w:rPr>
          <w:rFonts w:ascii="Arial" w:eastAsia="MS Mincho" w:hAnsi="Arial" w:cs="Arial"/>
          <w:kern w:val="0"/>
          <w:sz w:val="20"/>
          <w:szCs w:val="20"/>
          <w:lang w:bidi="ar-SA"/>
        </w:rPr>
        <w:t xml:space="preserve">was </w:t>
      </w:r>
      <w:r w:rsidRPr="00B84F3E">
        <w:rPr>
          <w:rFonts w:ascii="Arial" w:eastAsia="MS Mincho" w:hAnsi="Arial" w:cs="Arial"/>
          <w:kern w:val="0"/>
          <w:sz w:val="20"/>
          <w:szCs w:val="20"/>
          <w:lang w:bidi="ar-SA"/>
        </w:rPr>
        <w:t>deliberate</w:t>
      </w:r>
      <w:r w:rsidR="003728AE">
        <w:rPr>
          <w:rFonts w:ascii="Arial" w:eastAsia="MS Mincho" w:hAnsi="Arial" w:cs="Arial"/>
          <w:kern w:val="0"/>
          <w:sz w:val="20"/>
          <w:szCs w:val="20"/>
          <w:lang w:bidi="ar-SA"/>
        </w:rPr>
        <w:t>.</w:t>
      </w:r>
      <w:r w:rsidRPr="00B84F3E">
        <w:rPr>
          <w:rFonts w:ascii="Arial" w:eastAsia="MS Mincho" w:hAnsi="Arial" w:cs="Arial"/>
          <w:kern w:val="0"/>
          <w:sz w:val="20"/>
          <w:szCs w:val="20"/>
          <w:lang w:bidi="ar-SA"/>
        </w:rPr>
        <w:t xml:space="preserve"> </w:t>
      </w:r>
      <w:r w:rsidR="003728AE">
        <w:rPr>
          <w:rFonts w:ascii="Arial" w:eastAsia="MS Mincho" w:hAnsi="Arial" w:cs="Arial"/>
          <w:kern w:val="0"/>
          <w:sz w:val="20"/>
          <w:szCs w:val="20"/>
          <w:lang w:bidi="ar-SA"/>
        </w:rPr>
        <w:t xml:space="preserve">He </w:t>
      </w:r>
      <w:r w:rsidRPr="00B84F3E">
        <w:rPr>
          <w:rFonts w:ascii="Arial" w:eastAsia="MS Mincho" w:hAnsi="Arial" w:cs="Arial"/>
          <w:kern w:val="0"/>
          <w:sz w:val="20"/>
          <w:szCs w:val="20"/>
          <w:lang w:bidi="ar-SA"/>
        </w:rPr>
        <w:t>also queried if “main” mean</w:t>
      </w:r>
      <w:r w:rsidR="003728AE">
        <w:rPr>
          <w:rFonts w:ascii="Arial" w:eastAsia="MS Mincho" w:hAnsi="Arial" w:cs="Arial"/>
          <w:kern w:val="0"/>
          <w:sz w:val="20"/>
          <w:szCs w:val="20"/>
          <w:lang w:bidi="ar-SA"/>
        </w:rPr>
        <w:t>t</w:t>
      </w:r>
      <w:r w:rsidRPr="00B84F3E">
        <w:rPr>
          <w:rFonts w:ascii="Arial" w:eastAsia="MS Mincho" w:hAnsi="Arial" w:cs="Arial"/>
          <w:kern w:val="0"/>
          <w:sz w:val="20"/>
          <w:szCs w:val="20"/>
          <w:lang w:bidi="ar-SA"/>
        </w:rPr>
        <w:t xml:space="preserve"> over 50%. In response, </w:t>
      </w:r>
      <w:r w:rsidR="00D84571">
        <w:rPr>
          <w:rFonts w:ascii="Arial" w:eastAsia="MS Mincho" w:hAnsi="Arial" w:cs="Arial"/>
          <w:kern w:val="0"/>
          <w:sz w:val="20"/>
          <w:szCs w:val="20"/>
          <w:lang w:bidi="ar-SA"/>
        </w:rPr>
        <w:t xml:space="preserve">Mr. Ashley </w:t>
      </w:r>
      <w:r w:rsidRPr="00B84F3E">
        <w:rPr>
          <w:rFonts w:ascii="Arial" w:eastAsia="MS Mincho" w:hAnsi="Arial" w:cs="Arial"/>
          <w:kern w:val="0"/>
          <w:sz w:val="20"/>
          <w:szCs w:val="20"/>
          <w:lang w:bidi="ar-SA"/>
        </w:rPr>
        <w:t xml:space="preserve">confirmed that the use of “main” is deliberate, but </w:t>
      </w:r>
      <w:r w:rsidR="003728AE">
        <w:rPr>
          <w:rFonts w:ascii="Arial" w:eastAsia="MS Mincho" w:hAnsi="Arial" w:cs="Arial"/>
          <w:kern w:val="0"/>
          <w:sz w:val="20"/>
          <w:szCs w:val="20"/>
          <w:lang w:bidi="ar-SA"/>
        </w:rPr>
        <w:t xml:space="preserve">the Task Force </w:t>
      </w:r>
      <w:r w:rsidRPr="00B84F3E">
        <w:rPr>
          <w:rFonts w:ascii="Arial" w:eastAsia="MS Mincho" w:hAnsi="Arial" w:cs="Arial"/>
          <w:kern w:val="0"/>
          <w:sz w:val="20"/>
          <w:szCs w:val="20"/>
          <w:lang w:bidi="ar-SA"/>
        </w:rPr>
        <w:t xml:space="preserve">was also deliberate not to </w:t>
      </w:r>
      <w:r w:rsidR="00CE3F4E">
        <w:rPr>
          <w:rFonts w:ascii="Arial" w:eastAsia="MS Mincho" w:hAnsi="Arial" w:cs="Arial"/>
          <w:kern w:val="0"/>
          <w:sz w:val="20"/>
          <w:szCs w:val="20"/>
          <w:lang w:bidi="ar-SA"/>
        </w:rPr>
        <w:t xml:space="preserve">be prescriptive </w:t>
      </w:r>
      <w:r w:rsidR="003728AE">
        <w:rPr>
          <w:rFonts w:ascii="Arial" w:eastAsia="MS Mincho" w:hAnsi="Arial" w:cs="Arial"/>
          <w:kern w:val="0"/>
          <w:sz w:val="20"/>
          <w:szCs w:val="20"/>
          <w:lang w:bidi="ar-SA"/>
        </w:rPr>
        <w:t xml:space="preserve">as to </w:t>
      </w:r>
      <w:proofErr w:type="gramStart"/>
      <w:r w:rsidRPr="00B84F3E">
        <w:rPr>
          <w:rFonts w:ascii="Arial" w:eastAsia="MS Mincho" w:hAnsi="Arial" w:cs="Arial"/>
          <w:kern w:val="0"/>
          <w:sz w:val="20"/>
          <w:szCs w:val="20"/>
          <w:lang w:bidi="ar-SA"/>
        </w:rPr>
        <w:t xml:space="preserve">whether </w:t>
      </w:r>
      <w:r w:rsidR="00CE3F4E">
        <w:rPr>
          <w:rFonts w:ascii="Arial" w:eastAsia="MS Mincho" w:hAnsi="Arial" w:cs="Arial"/>
          <w:kern w:val="0"/>
          <w:sz w:val="20"/>
          <w:szCs w:val="20"/>
          <w:lang w:bidi="ar-SA"/>
        </w:rPr>
        <w:t>or not</w:t>
      </w:r>
      <w:proofErr w:type="gramEnd"/>
      <w:r w:rsidR="00CE3F4E">
        <w:rPr>
          <w:rFonts w:ascii="Arial" w:eastAsia="MS Mincho" w:hAnsi="Arial" w:cs="Arial"/>
          <w:kern w:val="0"/>
          <w:sz w:val="20"/>
          <w:szCs w:val="20"/>
          <w:lang w:bidi="ar-SA"/>
        </w:rPr>
        <w:t xml:space="preserve"> </w:t>
      </w:r>
      <w:r w:rsidRPr="00B84F3E">
        <w:rPr>
          <w:rFonts w:ascii="Arial" w:eastAsia="MS Mincho" w:hAnsi="Arial" w:cs="Arial"/>
          <w:kern w:val="0"/>
          <w:sz w:val="20"/>
          <w:szCs w:val="20"/>
          <w:lang w:bidi="ar-SA"/>
        </w:rPr>
        <w:t xml:space="preserve">it is 50%. </w:t>
      </w:r>
      <w:r w:rsidR="00D84571">
        <w:rPr>
          <w:rFonts w:ascii="Arial" w:eastAsia="MS Mincho" w:hAnsi="Arial" w:cs="Arial"/>
          <w:kern w:val="0"/>
          <w:sz w:val="20"/>
          <w:szCs w:val="20"/>
          <w:lang w:bidi="ar-SA"/>
        </w:rPr>
        <w:t>In this regard,</w:t>
      </w:r>
      <w:r w:rsidRPr="00B84F3E">
        <w:rPr>
          <w:rFonts w:ascii="Arial" w:eastAsia="MS Mincho" w:hAnsi="Arial" w:cs="Arial"/>
          <w:kern w:val="0"/>
          <w:sz w:val="20"/>
          <w:szCs w:val="20"/>
          <w:lang w:bidi="ar-SA"/>
        </w:rPr>
        <w:t xml:space="preserve"> </w:t>
      </w:r>
      <w:r w:rsidR="00CE3F4E">
        <w:rPr>
          <w:rFonts w:ascii="Arial" w:eastAsia="MS Mincho" w:hAnsi="Arial" w:cs="Arial"/>
          <w:kern w:val="0"/>
          <w:sz w:val="20"/>
          <w:szCs w:val="20"/>
          <w:lang w:bidi="ar-SA"/>
        </w:rPr>
        <w:t xml:space="preserve">he </w:t>
      </w:r>
      <w:r w:rsidRPr="00B84F3E">
        <w:rPr>
          <w:rFonts w:ascii="Arial" w:eastAsia="MS Mincho" w:hAnsi="Arial" w:cs="Arial"/>
          <w:kern w:val="0"/>
          <w:sz w:val="20"/>
          <w:szCs w:val="20"/>
          <w:lang w:bidi="ar-SA"/>
        </w:rPr>
        <w:t xml:space="preserve">gave the example of a bank which may </w:t>
      </w:r>
      <w:r w:rsidR="00CE3F4E">
        <w:rPr>
          <w:rFonts w:ascii="Arial" w:eastAsia="MS Mincho" w:hAnsi="Arial" w:cs="Arial"/>
          <w:kern w:val="0"/>
          <w:sz w:val="20"/>
          <w:szCs w:val="20"/>
          <w:lang w:bidi="ar-SA"/>
        </w:rPr>
        <w:t xml:space="preserve">have </w:t>
      </w:r>
      <w:r w:rsidRPr="00B84F3E">
        <w:rPr>
          <w:rFonts w:ascii="Arial" w:eastAsia="MS Mincho" w:hAnsi="Arial" w:cs="Arial"/>
          <w:kern w:val="0"/>
          <w:sz w:val="20"/>
          <w:szCs w:val="20"/>
          <w:lang w:bidi="ar-SA"/>
        </w:rPr>
        <w:t xml:space="preserve">several major lines of business including deposit taking and lending. </w:t>
      </w:r>
    </w:p>
    <w:p w14:paraId="58F281BA" w14:textId="7CBBA132" w:rsidR="00B84F3E" w:rsidRPr="00B84F3E" w:rsidRDefault="00B84F3E" w:rsidP="000857A9">
      <w:pPr>
        <w:numPr>
          <w:ilvl w:val="0"/>
          <w:numId w:val="30"/>
        </w:numPr>
        <w:spacing w:before="120" w:after="60" w:line="280" w:lineRule="exact"/>
        <w:ind w:left="547" w:hanging="547"/>
        <w:jc w:val="both"/>
        <w:rPr>
          <w:rFonts w:ascii="Arial" w:eastAsia="MS Mincho" w:hAnsi="Arial" w:cs="Arial"/>
          <w:kern w:val="0"/>
          <w:sz w:val="20"/>
          <w:szCs w:val="20"/>
          <w:lang w:bidi="ar-SA"/>
        </w:rPr>
      </w:pPr>
      <w:r w:rsidRPr="00B84F3E">
        <w:rPr>
          <w:rFonts w:ascii="Arial" w:eastAsia="MS Mincho" w:hAnsi="Arial" w:cs="Arial"/>
          <w:kern w:val="0"/>
          <w:sz w:val="20"/>
          <w:szCs w:val="20"/>
          <w:lang w:bidi="ar-SA"/>
        </w:rPr>
        <w:t xml:space="preserve">Ms. Manabat wondered how minor public investment or minority interest can be protected once an entity is de-listed. In response, Mr. Ashley clarified that </w:t>
      </w:r>
      <w:r w:rsidRPr="00B84F3E">
        <w:rPr>
          <w:rFonts w:ascii="Arial" w:eastAsia="Calibri" w:hAnsi="Arial" w:cs="Arial"/>
          <w:kern w:val="0"/>
          <w:sz w:val="20"/>
          <w:szCs w:val="20"/>
          <w:lang w:bidi="ar-SA"/>
        </w:rPr>
        <w:t xml:space="preserve">under the extant Code, a de-listed entity will no longer be a PIE. He also emphasized that the proposed category (a) in paragraph R400.14 is about financial instruments that are publicly traded instead of traded by the public in the sense that there needs to be some mechanism for </w:t>
      </w:r>
      <w:r w:rsidR="00D84571">
        <w:rPr>
          <w:rFonts w:ascii="Arial" w:eastAsia="Calibri" w:hAnsi="Arial" w:cs="Arial"/>
          <w:kern w:val="0"/>
          <w:sz w:val="20"/>
          <w:szCs w:val="20"/>
          <w:lang w:bidi="ar-SA"/>
        </w:rPr>
        <w:t xml:space="preserve">public </w:t>
      </w:r>
      <w:r w:rsidRPr="00B84F3E">
        <w:rPr>
          <w:rFonts w:ascii="Arial" w:eastAsia="Calibri" w:hAnsi="Arial" w:cs="Arial"/>
          <w:kern w:val="0"/>
          <w:sz w:val="20"/>
          <w:szCs w:val="20"/>
          <w:lang w:bidi="ar-SA"/>
        </w:rPr>
        <w:t>trading to take place</w:t>
      </w:r>
      <w:r w:rsidR="00D10022">
        <w:rPr>
          <w:rFonts w:ascii="Arial" w:eastAsia="Calibri" w:hAnsi="Arial" w:cs="Arial"/>
          <w:kern w:val="0"/>
          <w:sz w:val="20"/>
          <w:szCs w:val="20"/>
          <w:lang w:bidi="ar-SA"/>
        </w:rPr>
        <w:t>,</w:t>
      </w:r>
      <w:r w:rsidRPr="00B84F3E">
        <w:rPr>
          <w:rFonts w:ascii="Arial" w:eastAsia="Calibri" w:hAnsi="Arial" w:cs="Arial"/>
          <w:kern w:val="0"/>
          <w:sz w:val="20"/>
          <w:szCs w:val="20"/>
          <w:lang w:bidi="ar-SA"/>
        </w:rPr>
        <w:t xml:space="preserve"> such as </w:t>
      </w:r>
      <w:r w:rsidR="00D10022">
        <w:rPr>
          <w:rFonts w:ascii="Arial" w:eastAsia="Calibri" w:hAnsi="Arial" w:cs="Arial"/>
          <w:kern w:val="0"/>
          <w:sz w:val="20"/>
          <w:szCs w:val="20"/>
          <w:lang w:bidi="ar-SA"/>
        </w:rPr>
        <w:t xml:space="preserve">an </w:t>
      </w:r>
      <w:r w:rsidRPr="00B84F3E">
        <w:rPr>
          <w:rFonts w:ascii="Arial" w:eastAsia="Calibri" w:hAnsi="Arial" w:cs="Arial"/>
          <w:kern w:val="0"/>
          <w:sz w:val="20"/>
          <w:szCs w:val="20"/>
          <w:lang w:bidi="ar-SA"/>
        </w:rPr>
        <w:t>over-the-counter</w:t>
      </w:r>
      <w:r w:rsidR="00D10022">
        <w:rPr>
          <w:rFonts w:ascii="Arial" w:eastAsia="Calibri" w:hAnsi="Arial" w:cs="Arial"/>
          <w:kern w:val="0"/>
          <w:sz w:val="20"/>
          <w:szCs w:val="20"/>
          <w:lang w:bidi="ar-SA"/>
        </w:rPr>
        <w:t>-</w:t>
      </w:r>
      <w:r w:rsidRPr="00B84F3E">
        <w:rPr>
          <w:rFonts w:ascii="Arial" w:eastAsia="Calibri" w:hAnsi="Arial" w:cs="Arial"/>
          <w:kern w:val="0"/>
          <w:sz w:val="20"/>
          <w:szCs w:val="20"/>
          <w:lang w:bidi="ar-SA"/>
        </w:rPr>
        <w:t>type market.</w:t>
      </w:r>
    </w:p>
    <w:p w14:paraId="6A67991B" w14:textId="4523EB7B" w:rsidR="00B84F3E" w:rsidRPr="00B84F3E" w:rsidRDefault="00B84F3E" w:rsidP="000857A9">
      <w:pPr>
        <w:numPr>
          <w:ilvl w:val="0"/>
          <w:numId w:val="30"/>
        </w:numPr>
        <w:spacing w:before="120" w:after="60" w:line="280" w:lineRule="exact"/>
        <w:ind w:left="547" w:hanging="547"/>
        <w:jc w:val="both"/>
        <w:rPr>
          <w:rFonts w:ascii="Arial" w:eastAsia="MS Mincho" w:hAnsi="Arial" w:cs="Arial"/>
          <w:kern w:val="0"/>
          <w:sz w:val="20"/>
          <w:szCs w:val="20"/>
          <w:lang w:bidi="ar-SA"/>
        </w:rPr>
      </w:pPr>
      <w:r w:rsidRPr="00B84F3E">
        <w:rPr>
          <w:rFonts w:ascii="Arial" w:eastAsia="Calibri" w:hAnsi="Arial" w:cs="Arial"/>
          <w:kern w:val="0"/>
          <w:sz w:val="20"/>
          <w:szCs w:val="20"/>
          <w:lang w:bidi="ar-SA"/>
        </w:rPr>
        <w:t>Mr. Pav</w:t>
      </w:r>
      <w:r w:rsidR="00D10022">
        <w:rPr>
          <w:rFonts w:ascii="Arial" w:eastAsia="Calibri" w:hAnsi="Arial" w:cs="Arial"/>
          <w:kern w:val="0"/>
          <w:sz w:val="20"/>
          <w:szCs w:val="20"/>
          <w:lang w:bidi="ar-SA"/>
        </w:rPr>
        <w:t>a</w:t>
      </w:r>
      <w:r w:rsidRPr="00B84F3E">
        <w:rPr>
          <w:rFonts w:ascii="Arial" w:eastAsia="Calibri" w:hAnsi="Arial" w:cs="Arial"/>
          <w:kern w:val="0"/>
          <w:sz w:val="20"/>
          <w:szCs w:val="20"/>
          <w:lang w:bidi="ar-SA"/>
        </w:rPr>
        <w:t xml:space="preserve">s suggested that </w:t>
      </w:r>
      <w:r w:rsidR="00D84571">
        <w:rPr>
          <w:rFonts w:ascii="Arial" w:eastAsia="Calibri" w:hAnsi="Arial" w:cs="Arial"/>
          <w:kern w:val="0"/>
          <w:sz w:val="20"/>
          <w:szCs w:val="20"/>
          <w:lang w:bidi="ar-SA"/>
        </w:rPr>
        <w:t>for the</w:t>
      </w:r>
      <w:r w:rsidRPr="00B84F3E">
        <w:rPr>
          <w:rFonts w:ascii="Arial" w:eastAsia="Calibri" w:hAnsi="Arial" w:cs="Arial"/>
          <w:kern w:val="0"/>
          <w:sz w:val="20"/>
          <w:szCs w:val="20"/>
          <w:lang w:bidi="ar-SA"/>
        </w:rPr>
        <w:t xml:space="preserve"> Latin America</w:t>
      </w:r>
      <w:r w:rsidR="00796483">
        <w:rPr>
          <w:rFonts w:ascii="Arial" w:eastAsia="Calibri" w:hAnsi="Arial" w:cs="Arial"/>
          <w:kern w:val="0"/>
          <w:sz w:val="20"/>
          <w:szCs w:val="20"/>
          <w:lang w:bidi="ar-SA"/>
        </w:rPr>
        <w:t>n</w:t>
      </w:r>
      <w:r w:rsidR="00D84571">
        <w:rPr>
          <w:rFonts w:ascii="Arial" w:eastAsia="Calibri" w:hAnsi="Arial" w:cs="Arial"/>
          <w:kern w:val="0"/>
          <w:sz w:val="20"/>
          <w:szCs w:val="20"/>
          <w:lang w:bidi="ar-SA"/>
        </w:rPr>
        <w:t xml:space="preserve"> jurisdictions,</w:t>
      </w:r>
      <w:r w:rsidRPr="00B84F3E">
        <w:rPr>
          <w:rFonts w:ascii="Arial" w:eastAsia="Calibri" w:hAnsi="Arial" w:cs="Arial"/>
          <w:kern w:val="0"/>
          <w:sz w:val="20"/>
          <w:szCs w:val="20"/>
          <w:lang w:bidi="ar-SA"/>
        </w:rPr>
        <w:t xml:space="preserve"> </w:t>
      </w:r>
      <w:r w:rsidRPr="00B84F3E">
        <w:rPr>
          <w:rFonts w:ascii="Arial" w:eastAsia="MS Mincho" w:hAnsi="Arial" w:cs="Arial"/>
          <w:kern w:val="0"/>
          <w:sz w:val="20"/>
          <w:szCs w:val="20"/>
          <w:lang w:bidi="ar-SA"/>
        </w:rPr>
        <w:t xml:space="preserve">more guidance is needed to determine if an entity should be treated as a PIE. In response, Mr. Ashley clarified that which entities should be scoped in will ultimately depend on </w:t>
      </w:r>
      <w:r w:rsidR="00796483">
        <w:rPr>
          <w:rFonts w:ascii="Arial" w:eastAsia="MS Mincho" w:hAnsi="Arial" w:cs="Arial"/>
          <w:kern w:val="0"/>
          <w:sz w:val="20"/>
          <w:szCs w:val="20"/>
          <w:lang w:bidi="ar-SA"/>
        </w:rPr>
        <w:t xml:space="preserve">the relevant adopting bodies in the </w:t>
      </w:r>
      <w:r w:rsidRPr="00B84F3E">
        <w:rPr>
          <w:rFonts w:ascii="Arial" w:eastAsia="MS Mincho" w:hAnsi="Arial" w:cs="Arial"/>
          <w:kern w:val="0"/>
          <w:sz w:val="20"/>
          <w:szCs w:val="20"/>
          <w:lang w:bidi="ar-SA"/>
        </w:rPr>
        <w:t xml:space="preserve">local jurisdictions. </w:t>
      </w:r>
    </w:p>
    <w:p w14:paraId="2369872A" w14:textId="77777777" w:rsidR="00B84F3E" w:rsidRPr="00B84F3E" w:rsidRDefault="00B84F3E" w:rsidP="000857A9">
      <w:pPr>
        <w:spacing w:before="240"/>
        <w:jc w:val="both"/>
        <w:rPr>
          <w:rFonts w:ascii="Arial" w:hAnsi="Arial" w:cs="Arial"/>
          <w:smallCaps/>
          <w:kern w:val="0"/>
          <w:sz w:val="20"/>
          <w:szCs w:val="20"/>
          <w:lang w:bidi="ar-SA"/>
        </w:rPr>
      </w:pPr>
      <w:r w:rsidRPr="00B84F3E">
        <w:rPr>
          <w:rFonts w:ascii="Arial" w:hAnsi="Arial" w:cs="Arial"/>
          <w:smallCaps/>
          <w:kern w:val="0"/>
          <w:sz w:val="20"/>
          <w:szCs w:val="20"/>
          <w:lang w:bidi="ar-SA"/>
        </w:rPr>
        <w:t>Expected Role of Local Bodies</w:t>
      </w:r>
    </w:p>
    <w:p w14:paraId="22730E62" w14:textId="13137326" w:rsidR="00B84F3E" w:rsidRPr="00B84F3E" w:rsidRDefault="00B84F3E" w:rsidP="000857A9">
      <w:pPr>
        <w:spacing w:before="120" w:line="280" w:lineRule="exact"/>
        <w:jc w:val="both"/>
        <w:rPr>
          <w:rFonts w:ascii="Arial" w:eastAsia="MS Mincho" w:hAnsi="Arial" w:cs="Arial"/>
          <w:kern w:val="0"/>
          <w:sz w:val="20"/>
          <w:szCs w:val="20"/>
          <w:lang w:bidi="ar-SA"/>
        </w:rPr>
      </w:pPr>
      <w:r w:rsidRPr="00B84F3E">
        <w:rPr>
          <w:rFonts w:ascii="Arial" w:eastAsia="MS Mincho" w:hAnsi="Arial" w:cs="Arial"/>
          <w:kern w:val="0"/>
          <w:sz w:val="20"/>
          <w:szCs w:val="20"/>
          <w:lang w:bidi="ar-SA"/>
        </w:rPr>
        <w:t xml:space="preserve">Mr. Ashley emphasized that under the Task Force’s proposed approach, the list of PIE categories in paragraph R400.14 </w:t>
      </w:r>
      <w:r w:rsidR="007F16CB">
        <w:rPr>
          <w:rFonts w:ascii="Arial" w:eastAsia="MS Mincho" w:hAnsi="Arial" w:cs="Arial"/>
          <w:kern w:val="0"/>
          <w:sz w:val="20"/>
          <w:szCs w:val="20"/>
          <w:lang w:bidi="ar-SA"/>
        </w:rPr>
        <w:t xml:space="preserve">would </w:t>
      </w:r>
      <w:r w:rsidRPr="00B84F3E">
        <w:rPr>
          <w:rFonts w:ascii="Arial" w:eastAsia="MS Mincho" w:hAnsi="Arial" w:cs="Arial"/>
          <w:kern w:val="0"/>
          <w:sz w:val="20"/>
          <w:szCs w:val="20"/>
          <w:lang w:bidi="ar-SA"/>
        </w:rPr>
        <w:t xml:space="preserve">need to be refined at the local level for the right entities </w:t>
      </w:r>
      <w:del w:id="4" w:author="Geoffrey Kwan" w:date="2021-02-23T12:48:00Z">
        <w:r w:rsidRPr="00B84F3E" w:rsidDel="008D6940">
          <w:rPr>
            <w:rFonts w:ascii="Arial" w:eastAsia="MS Mincho" w:hAnsi="Arial" w:cs="Arial"/>
            <w:kern w:val="0"/>
            <w:sz w:val="20"/>
            <w:szCs w:val="20"/>
            <w:lang w:bidi="ar-SA"/>
          </w:rPr>
          <w:delText xml:space="preserve">are </w:delText>
        </w:r>
      </w:del>
      <w:ins w:id="5" w:author="Geoffrey Kwan" w:date="2021-02-23T12:48:00Z">
        <w:r w:rsidR="008D6940">
          <w:rPr>
            <w:rFonts w:ascii="Arial" w:eastAsia="MS Mincho" w:hAnsi="Arial" w:cs="Arial"/>
            <w:kern w:val="0"/>
            <w:sz w:val="20"/>
            <w:szCs w:val="20"/>
            <w:lang w:bidi="ar-SA"/>
          </w:rPr>
          <w:t>to be</w:t>
        </w:r>
        <w:r w:rsidR="008D6940" w:rsidRPr="00B84F3E">
          <w:rPr>
            <w:rFonts w:ascii="Arial" w:eastAsia="MS Mincho" w:hAnsi="Arial" w:cs="Arial"/>
            <w:kern w:val="0"/>
            <w:sz w:val="20"/>
            <w:szCs w:val="20"/>
            <w:lang w:bidi="ar-SA"/>
          </w:rPr>
          <w:t xml:space="preserve"> </w:t>
        </w:r>
      </w:ins>
      <w:r w:rsidRPr="00B84F3E">
        <w:rPr>
          <w:rFonts w:ascii="Arial" w:eastAsia="MS Mincho" w:hAnsi="Arial" w:cs="Arial"/>
          <w:kern w:val="0"/>
          <w:sz w:val="20"/>
          <w:szCs w:val="20"/>
          <w:lang w:bidi="ar-SA"/>
        </w:rPr>
        <w:t xml:space="preserve">scoped in. </w:t>
      </w:r>
    </w:p>
    <w:p w14:paraId="32FB7AF4" w14:textId="791DC2C9" w:rsidR="00B84F3E" w:rsidRPr="00B84F3E" w:rsidRDefault="00B84F3E" w:rsidP="000857A9">
      <w:pPr>
        <w:spacing w:before="120" w:line="280" w:lineRule="exact"/>
        <w:jc w:val="both"/>
        <w:rPr>
          <w:rFonts w:ascii="Arial" w:eastAsia="Calibri" w:hAnsi="Arial" w:cs="Arial"/>
          <w:kern w:val="0"/>
          <w:sz w:val="20"/>
          <w:szCs w:val="20"/>
          <w:lang w:bidi="ar-SA"/>
        </w:rPr>
      </w:pPr>
      <w:r w:rsidRPr="00B84F3E">
        <w:rPr>
          <w:rFonts w:ascii="Arial" w:eastAsia="MS Mincho" w:hAnsi="Arial" w:cs="Arial"/>
          <w:kern w:val="0"/>
          <w:sz w:val="20"/>
          <w:szCs w:val="20"/>
          <w:lang w:bidi="ar-SA"/>
        </w:rPr>
        <w:t xml:space="preserve">He noted that the Task Force has identified </w:t>
      </w:r>
      <w:proofErr w:type="gramStart"/>
      <w:r w:rsidRPr="00B84F3E">
        <w:rPr>
          <w:rFonts w:ascii="Arial" w:eastAsia="MS Mincho" w:hAnsi="Arial" w:cs="Arial"/>
          <w:kern w:val="0"/>
          <w:sz w:val="20"/>
          <w:szCs w:val="20"/>
          <w:lang w:bidi="ar-SA"/>
        </w:rPr>
        <w:t>a number of</w:t>
      </w:r>
      <w:proofErr w:type="gramEnd"/>
      <w:r w:rsidRPr="00B84F3E">
        <w:rPr>
          <w:rFonts w:ascii="Arial" w:eastAsia="MS Mincho" w:hAnsi="Arial" w:cs="Arial"/>
          <w:kern w:val="0"/>
          <w:sz w:val="20"/>
          <w:szCs w:val="20"/>
          <w:lang w:bidi="ar-SA"/>
        </w:rPr>
        <w:t xml:space="preserve"> actions that aim to mitigate the risk of local bodies not </w:t>
      </w:r>
      <w:r w:rsidR="007F16CB">
        <w:rPr>
          <w:rFonts w:ascii="Arial" w:eastAsia="MS Mincho" w:hAnsi="Arial" w:cs="Arial"/>
          <w:kern w:val="0"/>
          <w:sz w:val="20"/>
          <w:szCs w:val="20"/>
          <w:lang w:bidi="ar-SA"/>
        </w:rPr>
        <w:t xml:space="preserve">appropriately </w:t>
      </w:r>
      <w:r w:rsidRPr="00B84F3E">
        <w:rPr>
          <w:rFonts w:ascii="Arial" w:eastAsia="MS Mincho" w:hAnsi="Arial" w:cs="Arial"/>
          <w:kern w:val="0"/>
          <w:sz w:val="20"/>
          <w:szCs w:val="20"/>
          <w:lang w:bidi="ar-SA"/>
        </w:rPr>
        <w:t>refin</w:t>
      </w:r>
      <w:r w:rsidR="007F16CB">
        <w:rPr>
          <w:rFonts w:ascii="Arial" w:eastAsia="MS Mincho" w:hAnsi="Arial" w:cs="Arial"/>
          <w:kern w:val="0"/>
          <w:sz w:val="20"/>
          <w:szCs w:val="20"/>
          <w:lang w:bidi="ar-SA"/>
        </w:rPr>
        <w:t>ing</w:t>
      </w:r>
      <w:r w:rsidRPr="00B84F3E">
        <w:rPr>
          <w:rFonts w:ascii="Arial" w:eastAsia="MS Mincho" w:hAnsi="Arial" w:cs="Arial"/>
          <w:kern w:val="0"/>
          <w:sz w:val="20"/>
          <w:szCs w:val="20"/>
          <w:lang w:bidi="ar-SA"/>
        </w:rPr>
        <w:t xml:space="preserve"> the high level </w:t>
      </w:r>
      <w:r w:rsidR="007F16CB">
        <w:rPr>
          <w:rFonts w:ascii="Arial" w:eastAsia="MS Mincho" w:hAnsi="Arial" w:cs="Arial"/>
          <w:kern w:val="0"/>
          <w:sz w:val="20"/>
          <w:szCs w:val="20"/>
          <w:lang w:bidi="ar-SA"/>
        </w:rPr>
        <w:t xml:space="preserve">list of </w:t>
      </w:r>
      <w:r w:rsidRPr="00B84F3E">
        <w:rPr>
          <w:rFonts w:ascii="Arial" w:eastAsia="MS Mincho" w:hAnsi="Arial" w:cs="Arial"/>
          <w:kern w:val="0"/>
          <w:sz w:val="20"/>
          <w:szCs w:val="20"/>
          <w:lang w:bidi="ar-SA"/>
        </w:rPr>
        <w:t>categories as part of the adoption process or simply adopt</w:t>
      </w:r>
      <w:r w:rsidR="007F16CB">
        <w:rPr>
          <w:rFonts w:ascii="Arial" w:eastAsia="MS Mincho" w:hAnsi="Arial" w:cs="Arial"/>
          <w:kern w:val="0"/>
          <w:sz w:val="20"/>
          <w:szCs w:val="20"/>
          <w:lang w:bidi="ar-SA"/>
        </w:rPr>
        <w:t>ing</w:t>
      </w:r>
      <w:r w:rsidRPr="00B84F3E">
        <w:rPr>
          <w:rFonts w:ascii="Arial" w:eastAsia="MS Mincho" w:hAnsi="Arial" w:cs="Arial"/>
          <w:kern w:val="0"/>
          <w:sz w:val="20"/>
          <w:szCs w:val="20"/>
          <w:lang w:bidi="ar-SA"/>
        </w:rPr>
        <w:t xml:space="preserve"> it as is. </w:t>
      </w:r>
      <w:r w:rsidRPr="00B84F3E">
        <w:rPr>
          <w:rFonts w:ascii="Arial" w:eastAsia="Calibri" w:hAnsi="Arial" w:cs="Arial"/>
          <w:kern w:val="0"/>
          <w:sz w:val="20"/>
          <w:szCs w:val="20"/>
          <w:lang w:bidi="ar-SA"/>
        </w:rPr>
        <w:t xml:space="preserve">Mr. Ashley highlighted that with </w:t>
      </w:r>
      <w:r w:rsidR="007F16CB">
        <w:rPr>
          <w:rFonts w:ascii="Arial" w:eastAsia="Calibri" w:hAnsi="Arial" w:cs="Arial"/>
          <w:kern w:val="0"/>
          <w:sz w:val="20"/>
          <w:szCs w:val="20"/>
          <w:lang w:bidi="ar-SA"/>
        </w:rPr>
        <w:t xml:space="preserve">the </w:t>
      </w:r>
      <w:r w:rsidRPr="00B84F3E">
        <w:rPr>
          <w:rFonts w:ascii="Arial" w:eastAsia="Calibri" w:hAnsi="Arial" w:cs="Arial"/>
          <w:kern w:val="0"/>
          <w:sz w:val="20"/>
          <w:szCs w:val="20"/>
          <w:lang w:bidi="ar-SA"/>
        </w:rPr>
        <w:t xml:space="preserve">assistance </w:t>
      </w:r>
      <w:r w:rsidR="007F16CB">
        <w:rPr>
          <w:rFonts w:ascii="Arial" w:eastAsia="Calibri" w:hAnsi="Arial" w:cs="Arial"/>
          <w:kern w:val="0"/>
          <w:sz w:val="20"/>
          <w:szCs w:val="20"/>
          <w:lang w:bidi="ar-SA"/>
        </w:rPr>
        <w:t xml:space="preserve">of </w:t>
      </w:r>
      <w:r w:rsidRPr="00B84F3E">
        <w:rPr>
          <w:rFonts w:ascii="Arial" w:eastAsia="Calibri" w:hAnsi="Arial" w:cs="Arial"/>
          <w:kern w:val="0"/>
          <w:sz w:val="20"/>
          <w:szCs w:val="20"/>
          <w:lang w:bidi="ar-SA"/>
        </w:rPr>
        <w:t>the IFAC Quality and Development team, a recent</w:t>
      </w:r>
      <w:r w:rsidRPr="00B84F3E">
        <w:rPr>
          <w:rFonts w:ascii="Arial" w:eastAsia="MS Mincho" w:hAnsi="Arial" w:cs="Arial"/>
          <w:kern w:val="0"/>
          <w:sz w:val="20"/>
          <w:szCs w:val="20"/>
          <w:lang w:bidi="ar-SA"/>
        </w:rPr>
        <w:t xml:space="preserve"> </w:t>
      </w:r>
      <w:r w:rsidRPr="00B84F3E">
        <w:rPr>
          <w:rFonts w:ascii="Arial" w:eastAsia="Calibri" w:hAnsi="Arial" w:cs="Arial"/>
          <w:kern w:val="0"/>
          <w:sz w:val="20"/>
          <w:szCs w:val="20"/>
          <w:lang w:bidi="ar-SA"/>
        </w:rPr>
        <w:t xml:space="preserve">questionnaire was circulated to approximately 40 professional accountancy organizations (PAOs) </w:t>
      </w:r>
      <w:r w:rsidR="00D84571">
        <w:rPr>
          <w:rFonts w:ascii="Arial" w:eastAsia="Calibri" w:hAnsi="Arial" w:cs="Arial"/>
          <w:kern w:val="0"/>
          <w:sz w:val="20"/>
          <w:szCs w:val="20"/>
          <w:lang w:bidi="ar-SA"/>
        </w:rPr>
        <w:t>from</w:t>
      </w:r>
      <w:r w:rsidRPr="00B84F3E">
        <w:rPr>
          <w:rFonts w:ascii="Arial" w:eastAsia="Calibri" w:hAnsi="Arial" w:cs="Arial"/>
          <w:kern w:val="0"/>
          <w:sz w:val="20"/>
          <w:szCs w:val="20"/>
          <w:lang w:bidi="ar-SA"/>
        </w:rPr>
        <w:t xml:space="preserve"> mainly less developed jurisdictions. Mr. Ashley pointed out that the 20 or so responses received were primarily from PAOs in Asia and Africa </w:t>
      </w:r>
      <w:r w:rsidR="007F16CB">
        <w:rPr>
          <w:rFonts w:ascii="Arial" w:eastAsia="Calibri" w:hAnsi="Arial" w:cs="Arial"/>
          <w:kern w:val="0"/>
          <w:sz w:val="20"/>
          <w:szCs w:val="20"/>
          <w:lang w:bidi="ar-SA"/>
        </w:rPr>
        <w:t xml:space="preserve">that have a mix of </w:t>
      </w:r>
      <w:r w:rsidRPr="00B84F3E">
        <w:rPr>
          <w:rFonts w:ascii="Arial" w:eastAsia="Calibri" w:hAnsi="Arial" w:cs="Arial"/>
          <w:kern w:val="0"/>
          <w:sz w:val="20"/>
          <w:szCs w:val="20"/>
          <w:lang w:bidi="ar-SA"/>
        </w:rPr>
        <w:t>direct, shared or no authority to adopt the Code. He further noted that many of them</w:t>
      </w:r>
      <w:r w:rsidR="00D84571">
        <w:rPr>
          <w:rFonts w:ascii="Arial" w:eastAsia="Calibri" w:hAnsi="Arial" w:cs="Arial"/>
          <w:kern w:val="0"/>
          <w:sz w:val="20"/>
          <w:szCs w:val="20"/>
          <w:lang w:bidi="ar-SA"/>
        </w:rPr>
        <w:t xml:space="preserve"> </w:t>
      </w:r>
      <w:r w:rsidRPr="00B84F3E">
        <w:rPr>
          <w:rFonts w:ascii="Arial" w:eastAsia="Calibri" w:hAnsi="Arial" w:cs="Arial"/>
          <w:kern w:val="0"/>
          <w:sz w:val="20"/>
          <w:szCs w:val="20"/>
          <w:lang w:bidi="ar-SA"/>
        </w:rPr>
        <w:t xml:space="preserve">already have a local PIE definition and </w:t>
      </w:r>
      <w:r w:rsidR="00D84571">
        <w:rPr>
          <w:rFonts w:ascii="Arial" w:eastAsia="Calibri" w:hAnsi="Arial" w:cs="Arial"/>
          <w:kern w:val="0"/>
          <w:sz w:val="20"/>
          <w:szCs w:val="20"/>
          <w:lang w:bidi="ar-SA"/>
        </w:rPr>
        <w:t xml:space="preserve">that </w:t>
      </w:r>
      <w:r w:rsidRPr="00B84F3E">
        <w:rPr>
          <w:rFonts w:ascii="Arial" w:eastAsia="Calibri" w:hAnsi="Arial" w:cs="Arial"/>
          <w:kern w:val="0"/>
          <w:sz w:val="20"/>
          <w:szCs w:val="20"/>
          <w:lang w:bidi="ar-SA"/>
        </w:rPr>
        <w:t xml:space="preserve">there was strong indication from the responses received that local refinement can be achieved without any significant adoption issue relating to local body capacity. Mr. Ashley also noted that the IESBA did not support the use of </w:t>
      </w:r>
      <w:r w:rsidR="007F16CB">
        <w:rPr>
          <w:rFonts w:ascii="Arial" w:eastAsia="Calibri" w:hAnsi="Arial" w:cs="Arial"/>
          <w:kern w:val="0"/>
          <w:sz w:val="20"/>
          <w:szCs w:val="20"/>
          <w:lang w:bidi="ar-SA"/>
        </w:rPr>
        <w:t xml:space="preserve">a </w:t>
      </w:r>
      <w:r w:rsidRPr="00B84F3E">
        <w:rPr>
          <w:rFonts w:ascii="Arial" w:eastAsia="Calibri" w:hAnsi="Arial" w:cs="Arial"/>
          <w:kern w:val="0"/>
          <w:sz w:val="20"/>
          <w:szCs w:val="20"/>
          <w:lang w:bidi="ar-SA"/>
        </w:rPr>
        <w:t>rebuttable presumption as a mitigation strategy</w:t>
      </w:r>
      <w:r w:rsidR="007F16CB">
        <w:rPr>
          <w:rFonts w:ascii="Arial" w:eastAsia="Calibri" w:hAnsi="Arial" w:cs="Arial"/>
          <w:kern w:val="0"/>
          <w:sz w:val="20"/>
          <w:szCs w:val="20"/>
          <w:lang w:bidi="ar-SA"/>
        </w:rPr>
        <w:t>,</w:t>
      </w:r>
      <w:r w:rsidRPr="00B84F3E">
        <w:rPr>
          <w:rFonts w:ascii="Arial" w:eastAsia="Calibri" w:hAnsi="Arial" w:cs="Arial"/>
          <w:kern w:val="0"/>
          <w:sz w:val="20"/>
          <w:szCs w:val="20"/>
          <w:lang w:bidi="ar-SA"/>
        </w:rPr>
        <w:t xml:space="preserve"> primarily on the basis that such an approach </w:t>
      </w:r>
      <w:r w:rsidR="007F16CB">
        <w:rPr>
          <w:rFonts w:ascii="Arial" w:eastAsia="Calibri" w:hAnsi="Arial" w:cs="Arial"/>
          <w:kern w:val="0"/>
          <w:sz w:val="20"/>
          <w:szCs w:val="20"/>
          <w:lang w:bidi="ar-SA"/>
        </w:rPr>
        <w:t xml:space="preserve">would amount to </w:t>
      </w:r>
      <w:r w:rsidRPr="00B84F3E">
        <w:rPr>
          <w:rFonts w:ascii="Arial" w:eastAsia="Calibri" w:hAnsi="Arial" w:cs="Arial"/>
          <w:kern w:val="0"/>
          <w:sz w:val="20"/>
          <w:szCs w:val="20"/>
          <w:lang w:bidi="ar-SA"/>
        </w:rPr>
        <w:t>step</w:t>
      </w:r>
      <w:r w:rsidR="007F16CB">
        <w:rPr>
          <w:rFonts w:ascii="Arial" w:eastAsia="Calibri" w:hAnsi="Arial" w:cs="Arial"/>
          <w:kern w:val="0"/>
          <w:sz w:val="20"/>
          <w:szCs w:val="20"/>
          <w:lang w:bidi="ar-SA"/>
        </w:rPr>
        <w:t>ping</w:t>
      </w:r>
      <w:r w:rsidRPr="00B84F3E">
        <w:rPr>
          <w:rFonts w:ascii="Arial" w:eastAsia="Calibri" w:hAnsi="Arial" w:cs="Arial"/>
          <w:kern w:val="0"/>
          <w:sz w:val="20"/>
          <w:szCs w:val="20"/>
          <w:lang w:bidi="ar-SA"/>
        </w:rPr>
        <w:t xml:space="preserve"> into the role</w:t>
      </w:r>
      <w:r w:rsidR="007F16CB">
        <w:rPr>
          <w:rFonts w:ascii="Arial" w:eastAsia="Calibri" w:hAnsi="Arial" w:cs="Arial"/>
          <w:kern w:val="0"/>
          <w:sz w:val="20"/>
          <w:szCs w:val="20"/>
          <w:lang w:bidi="ar-SA"/>
        </w:rPr>
        <w:t>,</w:t>
      </w:r>
      <w:r w:rsidRPr="00B84F3E">
        <w:rPr>
          <w:rFonts w:ascii="Arial" w:eastAsia="Calibri" w:hAnsi="Arial" w:cs="Arial"/>
          <w:kern w:val="0"/>
          <w:sz w:val="20"/>
          <w:szCs w:val="20"/>
          <w:lang w:bidi="ar-SA"/>
        </w:rPr>
        <w:t xml:space="preserve"> and </w:t>
      </w:r>
      <w:r w:rsidR="007F16CB">
        <w:rPr>
          <w:rFonts w:ascii="Arial" w:eastAsia="Calibri" w:hAnsi="Arial" w:cs="Arial"/>
          <w:kern w:val="0"/>
          <w:sz w:val="20"/>
          <w:szCs w:val="20"/>
          <w:lang w:bidi="ar-SA"/>
        </w:rPr>
        <w:t xml:space="preserve">infringing on the </w:t>
      </w:r>
      <w:r w:rsidRPr="00B84F3E">
        <w:rPr>
          <w:rFonts w:ascii="Arial" w:eastAsia="Calibri" w:hAnsi="Arial" w:cs="Arial"/>
          <w:kern w:val="0"/>
          <w:sz w:val="20"/>
          <w:szCs w:val="20"/>
          <w:lang w:bidi="ar-SA"/>
        </w:rPr>
        <w:t>authority</w:t>
      </w:r>
      <w:r w:rsidR="007F16CB">
        <w:rPr>
          <w:rFonts w:ascii="Arial" w:eastAsia="Calibri" w:hAnsi="Arial" w:cs="Arial"/>
          <w:kern w:val="0"/>
          <w:sz w:val="20"/>
          <w:szCs w:val="20"/>
          <w:lang w:bidi="ar-SA"/>
        </w:rPr>
        <w:t>,</w:t>
      </w:r>
      <w:r w:rsidRPr="00B84F3E">
        <w:rPr>
          <w:rFonts w:ascii="Arial" w:eastAsia="Calibri" w:hAnsi="Arial" w:cs="Arial"/>
          <w:kern w:val="0"/>
          <w:sz w:val="20"/>
          <w:szCs w:val="20"/>
          <w:lang w:bidi="ar-SA"/>
        </w:rPr>
        <w:t xml:space="preserve"> of local bodies.</w:t>
      </w:r>
    </w:p>
    <w:p w14:paraId="74A8A2B4" w14:textId="77777777" w:rsidR="00B84F3E" w:rsidRPr="00B84F3E" w:rsidRDefault="00B84F3E" w:rsidP="000857A9">
      <w:pPr>
        <w:spacing w:before="120" w:line="280" w:lineRule="exact"/>
        <w:jc w:val="both"/>
        <w:rPr>
          <w:rFonts w:ascii="Arial" w:eastAsia="Calibri" w:hAnsi="Arial" w:cs="Arial"/>
          <w:kern w:val="0"/>
          <w:sz w:val="20"/>
          <w:szCs w:val="20"/>
          <w:lang w:bidi="ar-SA"/>
        </w:rPr>
      </w:pPr>
      <w:r w:rsidRPr="00B84F3E">
        <w:rPr>
          <w:rFonts w:ascii="Arial" w:eastAsia="Calibri" w:hAnsi="Arial" w:cs="Arial"/>
          <w:kern w:val="0"/>
          <w:sz w:val="20"/>
          <w:szCs w:val="20"/>
          <w:lang w:bidi="ar-SA"/>
        </w:rPr>
        <w:t>The following comments were raised by CAG participants:</w:t>
      </w:r>
    </w:p>
    <w:p w14:paraId="048864F7" w14:textId="05E5A161" w:rsidR="007F16CB" w:rsidRDefault="007F16CB" w:rsidP="000857A9">
      <w:pPr>
        <w:numPr>
          <w:ilvl w:val="0"/>
          <w:numId w:val="30"/>
        </w:numPr>
        <w:spacing w:before="120" w:line="280" w:lineRule="exact"/>
        <w:ind w:left="547" w:hanging="547"/>
        <w:jc w:val="both"/>
        <w:rPr>
          <w:rFonts w:ascii="Arial" w:eastAsia="Calibri" w:hAnsi="Arial" w:cs="Arial"/>
          <w:kern w:val="0"/>
          <w:sz w:val="20"/>
          <w:szCs w:val="20"/>
          <w:lang w:bidi="ar-SA"/>
        </w:rPr>
      </w:pPr>
      <w:r>
        <w:rPr>
          <w:rFonts w:ascii="Arial" w:eastAsia="Calibri" w:hAnsi="Arial" w:cs="Arial"/>
          <w:kern w:val="0"/>
          <w:sz w:val="20"/>
          <w:szCs w:val="20"/>
          <w:lang w:bidi="ar-SA"/>
        </w:rPr>
        <w:t>Mr. Hirai expressed concern about the potential for confusion regarding the interaction between the expected roles of the local body and firms. If the local body included categories (a)-(c) but not (d) and (e), he wondered whether firms should pick up categories (d) and (e).</w:t>
      </w:r>
      <w:r w:rsidR="00B00AF2">
        <w:rPr>
          <w:rFonts w:ascii="Arial" w:eastAsia="Calibri" w:hAnsi="Arial" w:cs="Arial"/>
          <w:kern w:val="0"/>
          <w:sz w:val="20"/>
          <w:szCs w:val="20"/>
          <w:lang w:bidi="ar-SA"/>
        </w:rPr>
        <w:t xml:space="preserve"> He also wondered whether firms should not include categories (d) and (e) if local law or regulation did not include them in the definition of a PIE. He expressed a preference for allowing local bodies the option of deleting categories (d) and (e). Mr. Ashley responded that a distinction needs to be made where the local body has determined not to include an entity as a PIE for a public interest reason. In such </w:t>
      </w:r>
      <w:r w:rsidR="00B00AF2">
        <w:rPr>
          <w:rFonts w:ascii="Arial" w:eastAsia="Calibri" w:hAnsi="Arial" w:cs="Arial"/>
          <w:kern w:val="0"/>
          <w:sz w:val="20"/>
          <w:szCs w:val="20"/>
          <w:lang w:bidi="ar-SA"/>
        </w:rPr>
        <w:lastRenderedPageBreak/>
        <w:t xml:space="preserve">circumstances, while </w:t>
      </w:r>
      <w:r w:rsidR="004042A5">
        <w:rPr>
          <w:rFonts w:ascii="Arial" w:eastAsia="Calibri" w:hAnsi="Arial" w:cs="Arial"/>
          <w:kern w:val="0"/>
          <w:sz w:val="20"/>
          <w:szCs w:val="20"/>
          <w:lang w:bidi="ar-SA"/>
        </w:rPr>
        <w:t xml:space="preserve">a </w:t>
      </w:r>
      <w:r w:rsidR="00B00AF2">
        <w:rPr>
          <w:rFonts w:ascii="Arial" w:eastAsia="Calibri" w:hAnsi="Arial" w:cs="Arial"/>
          <w:kern w:val="0"/>
          <w:sz w:val="20"/>
          <w:szCs w:val="20"/>
          <w:lang w:bidi="ar-SA"/>
        </w:rPr>
        <w:t>firm would be required to consider whether additional entities should be treated as PIEs, it should not go against the local body’s determination.</w:t>
      </w:r>
    </w:p>
    <w:p w14:paraId="0476B8D9" w14:textId="05C68CF0" w:rsidR="00B84F3E" w:rsidRPr="00B84F3E" w:rsidRDefault="00B84F3E" w:rsidP="000857A9">
      <w:pPr>
        <w:numPr>
          <w:ilvl w:val="0"/>
          <w:numId w:val="30"/>
        </w:numPr>
        <w:spacing w:before="120" w:line="280" w:lineRule="exact"/>
        <w:ind w:left="547" w:hanging="547"/>
        <w:jc w:val="both"/>
        <w:rPr>
          <w:rFonts w:ascii="Arial" w:eastAsia="Calibri" w:hAnsi="Arial" w:cs="Arial"/>
          <w:kern w:val="0"/>
          <w:sz w:val="20"/>
          <w:szCs w:val="20"/>
          <w:lang w:bidi="ar-SA"/>
        </w:rPr>
      </w:pPr>
      <w:r w:rsidRPr="00B84F3E">
        <w:rPr>
          <w:rFonts w:ascii="Arial" w:eastAsia="Calibri" w:hAnsi="Arial" w:cs="Arial"/>
          <w:kern w:val="0"/>
          <w:sz w:val="20"/>
          <w:szCs w:val="20"/>
          <w:lang w:bidi="ar-SA"/>
        </w:rPr>
        <w:t xml:space="preserve">Mr. Cela expressed </w:t>
      </w:r>
      <w:r w:rsidR="007F16CB">
        <w:rPr>
          <w:rFonts w:ascii="Arial" w:eastAsia="Calibri" w:hAnsi="Arial" w:cs="Arial"/>
          <w:kern w:val="0"/>
          <w:sz w:val="20"/>
          <w:szCs w:val="20"/>
          <w:lang w:bidi="ar-SA"/>
        </w:rPr>
        <w:t>the</w:t>
      </w:r>
      <w:r w:rsidR="007F16CB" w:rsidRPr="00B84F3E">
        <w:rPr>
          <w:rFonts w:ascii="Arial" w:eastAsia="Calibri" w:hAnsi="Arial" w:cs="Arial"/>
          <w:kern w:val="0"/>
          <w:sz w:val="20"/>
          <w:szCs w:val="20"/>
          <w:lang w:bidi="ar-SA"/>
        </w:rPr>
        <w:t xml:space="preserve"> </w:t>
      </w:r>
      <w:r w:rsidRPr="00B84F3E">
        <w:rPr>
          <w:rFonts w:ascii="Arial" w:eastAsia="MS Mincho" w:hAnsi="Arial" w:cs="Arial"/>
          <w:kern w:val="0"/>
          <w:sz w:val="20"/>
          <w:szCs w:val="20"/>
          <w:lang w:bidi="ar-SA"/>
        </w:rPr>
        <w:t>view that the Task Force’s proposed mitigation strategy will help local bodies to play their role in the adoption process.</w:t>
      </w:r>
    </w:p>
    <w:p w14:paraId="599E0E35" w14:textId="1EFFACEC" w:rsidR="00B84F3E" w:rsidRPr="00B84F3E" w:rsidRDefault="00B84F3E" w:rsidP="000857A9">
      <w:pPr>
        <w:numPr>
          <w:ilvl w:val="0"/>
          <w:numId w:val="30"/>
        </w:numPr>
        <w:spacing w:before="120" w:line="280" w:lineRule="exact"/>
        <w:ind w:left="547" w:hanging="547"/>
        <w:jc w:val="both"/>
        <w:rPr>
          <w:rFonts w:ascii="Arial" w:eastAsia="Calibri" w:hAnsi="Arial" w:cs="Arial"/>
          <w:kern w:val="0"/>
          <w:sz w:val="20"/>
          <w:szCs w:val="20"/>
          <w:lang w:bidi="ar-SA"/>
        </w:rPr>
      </w:pPr>
      <w:r w:rsidRPr="00B84F3E">
        <w:rPr>
          <w:rFonts w:ascii="Arial" w:eastAsia="Calibri" w:hAnsi="Arial" w:cs="Arial"/>
          <w:kern w:val="0"/>
          <w:sz w:val="20"/>
          <w:szCs w:val="20"/>
          <w:lang w:bidi="ar-SA"/>
        </w:rPr>
        <w:t xml:space="preserve">Mr. Thompson sought clarification if any PAOs in the Eastern </w:t>
      </w:r>
      <w:r w:rsidR="007F16CB">
        <w:rPr>
          <w:rFonts w:ascii="Arial" w:eastAsia="Calibri" w:hAnsi="Arial" w:cs="Arial"/>
          <w:kern w:val="0"/>
          <w:sz w:val="20"/>
          <w:szCs w:val="20"/>
          <w:lang w:bidi="ar-SA"/>
        </w:rPr>
        <w:t xml:space="preserve">Europe </w:t>
      </w:r>
      <w:r w:rsidRPr="00B84F3E">
        <w:rPr>
          <w:rFonts w:ascii="Arial" w:eastAsia="Calibri" w:hAnsi="Arial" w:cs="Arial"/>
          <w:kern w:val="0"/>
          <w:sz w:val="20"/>
          <w:szCs w:val="20"/>
          <w:lang w:bidi="ar-SA"/>
        </w:rPr>
        <w:t>partnership and Central Asia were included in the questionnaire. In response, Mr. Ashley noted that whilst the Task Force will consider other jurisdictions, limited resource</w:t>
      </w:r>
      <w:r w:rsidR="007F16CB">
        <w:rPr>
          <w:rFonts w:ascii="Arial" w:eastAsia="Calibri" w:hAnsi="Arial" w:cs="Arial"/>
          <w:kern w:val="0"/>
          <w:sz w:val="20"/>
          <w:szCs w:val="20"/>
          <w:lang w:bidi="ar-SA"/>
        </w:rPr>
        <w:t>s</w:t>
      </w:r>
      <w:r w:rsidRPr="00B84F3E">
        <w:rPr>
          <w:rFonts w:ascii="Arial" w:eastAsia="Calibri" w:hAnsi="Arial" w:cs="Arial"/>
          <w:kern w:val="0"/>
          <w:sz w:val="20"/>
          <w:szCs w:val="20"/>
          <w:lang w:bidi="ar-SA"/>
        </w:rPr>
        <w:t xml:space="preserve"> restrict</w:t>
      </w:r>
      <w:r w:rsidR="007F16CB">
        <w:rPr>
          <w:rFonts w:ascii="Arial" w:eastAsia="Calibri" w:hAnsi="Arial" w:cs="Arial"/>
          <w:kern w:val="0"/>
          <w:sz w:val="20"/>
          <w:szCs w:val="20"/>
          <w:lang w:bidi="ar-SA"/>
        </w:rPr>
        <w:t>ed</w:t>
      </w:r>
      <w:r w:rsidRPr="00B84F3E">
        <w:rPr>
          <w:rFonts w:ascii="Arial" w:eastAsia="Calibri" w:hAnsi="Arial" w:cs="Arial"/>
          <w:kern w:val="0"/>
          <w:sz w:val="20"/>
          <w:szCs w:val="20"/>
          <w:lang w:bidi="ar-SA"/>
        </w:rPr>
        <w:t xml:space="preserve"> the number of jurisdictions that could</w:t>
      </w:r>
      <w:r w:rsidR="007F16CB">
        <w:rPr>
          <w:rFonts w:ascii="Arial" w:eastAsia="Calibri" w:hAnsi="Arial" w:cs="Arial"/>
          <w:kern w:val="0"/>
          <w:sz w:val="20"/>
          <w:szCs w:val="20"/>
          <w:lang w:bidi="ar-SA"/>
        </w:rPr>
        <w:t xml:space="preserve"> be covered</w:t>
      </w:r>
      <w:r w:rsidRPr="00B84F3E">
        <w:rPr>
          <w:rFonts w:ascii="Arial" w:eastAsia="Calibri" w:hAnsi="Arial" w:cs="Arial"/>
          <w:kern w:val="0"/>
          <w:sz w:val="20"/>
          <w:szCs w:val="20"/>
          <w:lang w:bidi="ar-SA"/>
        </w:rPr>
        <w:t>.</w:t>
      </w:r>
    </w:p>
    <w:p w14:paraId="1F93FBFF" w14:textId="77777777" w:rsidR="00B84F3E" w:rsidRPr="00B84F3E" w:rsidRDefault="00B84F3E" w:rsidP="000857A9">
      <w:pPr>
        <w:spacing w:before="240"/>
        <w:jc w:val="both"/>
        <w:rPr>
          <w:rFonts w:ascii="Arial" w:hAnsi="Arial" w:cs="Arial"/>
          <w:smallCaps/>
          <w:kern w:val="0"/>
          <w:sz w:val="20"/>
          <w:szCs w:val="20"/>
          <w:lang w:bidi="ar-SA"/>
        </w:rPr>
      </w:pPr>
      <w:r w:rsidRPr="00B84F3E">
        <w:rPr>
          <w:rFonts w:ascii="Arial" w:hAnsi="Arial" w:cs="Arial"/>
          <w:smallCaps/>
          <w:kern w:val="0"/>
          <w:sz w:val="20"/>
          <w:szCs w:val="20"/>
          <w:lang w:bidi="ar-SA"/>
        </w:rPr>
        <w:t>Role of Firms</w:t>
      </w:r>
    </w:p>
    <w:p w14:paraId="0B3718F7" w14:textId="5199A57C" w:rsidR="00B84F3E" w:rsidRPr="00B84F3E" w:rsidRDefault="00B84F3E" w:rsidP="000857A9">
      <w:pPr>
        <w:spacing w:before="120" w:line="280" w:lineRule="exact"/>
        <w:jc w:val="both"/>
        <w:rPr>
          <w:rFonts w:ascii="Arial" w:eastAsia="MS Mincho" w:hAnsi="Arial" w:cs="Arial"/>
          <w:kern w:val="0"/>
          <w:sz w:val="20"/>
          <w:szCs w:val="20"/>
          <w:lang w:bidi="ar-SA"/>
        </w:rPr>
      </w:pPr>
      <w:r w:rsidRPr="00B84F3E">
        <w:rPr>
          <w:rFonts w:ascii="Arial" w:eastAsia="MS Mincho" w:hAnsi="Arial" w:cs="Arial"/>
          <w:kern w:val="0"/>
          <w:sz w:val="20"/>
          <w:szCs w:val="20"/>
          <w:lang w:bidi="ar-SA"/>
        </w:rPr>
        <w:t>Mr. Ashley outlined the proposals relating to the role of firms</w:t>
      </w:r>
      <w:r w:rsidR="00CF048E">
        <w:rPr>
          <w:rFonts w:ascii="Arial" w:eastAsia="MS Mincho" w:hAnsi="Arial" w:cs="Arial"/>
          <w:kern w:val="0"/>
          <w:sz w:val="20"/>
          <w:szCs w:val="20"/>
          <w:lang w:bidi="ar-SA"/>
        </w:rPr>
        <w:t>, including</w:t>
      </w:r>
      <w:r w:rsidRPr="00B84F3E">
        <w:rPr>
          <w:rFonts w:ascii="Arial" w:eastAsia="MS Mincho" w:hAnsi="Arial" w:cs="Arial"/>
          <w:kern w:val="0"/>
          <w:sz w:val="20"/>
          <w:szCs w:val="20"/>
          <w:lang w:bidi="ar-SA"/>
        </w:rPr>
        <w:t xml:space="preserve"> a new requirement for firms to determine if additional entities should be treated as PIEs and a list of additional factors for their consideration.</w:t>
      </w:r>
    </w:p>
    <w:p w14:paraId="5BC57F77" w14:textId="7C96AF59" w:rsidR="00B84F3E" w:rsidRPr="00B84F3E" w:rsidRDefault="00B84F3E" w:rsidP="000857A9">
      <w:pPr>
        <w:spacing w:before="120" w:line="280" w:lineRule="exact"/>
        <w:jc w:val="both"/>
        <w:rPr>
          <w:rFonts w:ascii="Arial" w:eastAsia="MS Mincho" w:hAnsi="Arial" w:cs="Arial"/>
          <w:kern w:val="0"/>
          <w:sz w:val="20"/>
          <w:szCs w:val="20"/>
          <w:lang w:bidi="ar-SA"/>
        </w:rPr>
      </w:pPr>
      <w:r w:rsidRPr="00B84F3E">
        <w:rPr>
          <w:rFonts w:ascii="Arial" w:eastAsia="MS Mincho" w:hAnsi="Arial" w:cs="Arial"/>
          <w:kern w:val="0"/>
          <w:sz w:val="20"/>
          <w:szCs w:val="20"/>
          <w:lang w:bidi="ar-SA"/>
        </w:rPr>
        <w:t>With respect to the Task Force’s suggestion of adding a requirement in the IAASB’s standards for auditors’ reports to disclose whether the particular entity was treated as a PIE, Mr. Ashley reported that the Task Force received mixed views from the IAASB during its July 2020 PIE session. He informed the CAG that the IAASB will consider three options developed by IAASB representatives at its November 2020 PIE session. These options include no change to the auditor’s report, further assessment as part of</w:t>
      </w:r>
      <w:r w:rsidR="00CF048E">
        <w:rPr>
          <w:rFonts w:ascii="Arial" w:eastAsia="MS Mincho" w:hAnsi="Arial" w:cs="Arial"/>
          <w:kern w:val="0"/>
          <w:sz w:val="20"/>
          <w:szCs w:val="20"/>
          <w:lang w:bidi="ar-SA"/>
        </w:rPr>
        <w:t xml:space="preserve"> the</w:t>
      </w:r>
      <w:r w:rsidRPr="00B84F3E">
        <w:rPr>
          <w:rFonts w:ascii="Arial" w:eastAsia="MS Mincho" w:hAnsi="Arial" w:cs="Arial"/>
          <w:kern w:val="0"/>
          <w:sz w:val="20"/>
          <w:szCs w:val="20"/>
          <w:lang w:bidi="ar-SA"/>
        </w:rPr>
        <w:t xml:space="preserve"> IAASB’s on-going Auditor Reporting post-implementation </w:t>
      </w:r>
      <w:proofErr w:type="gramStart"/>
      <w:r w:rsidRPr="00B84F3E">
        <w:rPr>
          <w:rFonts w:ascii="Arial" w:eastAsia="MS Mincho" w:hAnsi="Arial" w:cs="Arial"/>
          <w:kern w:val="0"/>
          <w:sz w:val="20"/>
          <w:szCs w:val="20"/>
          <w:lang w:bidi="ar-SA"/>
        </w:rPr>
        <w:t>review</w:t>
      </w:r>
      <w:r w:rsidR="00CF048E">
        <w:rPr>
          <w:rFonts w:ascii="Arial" w:eastAsia="MS Mincho" w:hAnsi="Arial" w:cs="Arial"/>
          <w:kern w:val="0"/>
          <w:sz w:val="20"/>
          <w:szCs w:val="20"/>
          <w:lang w:bidi="ar-SA"/>
        </w:rPr>
        <w:t>,</w:t>
      </w:r>
      <w:r w:rsidRPr="00B84F3E">
        <w:rPr>
          <w:rFonts w:ascii="Arial" w:eastAsia="MS Mincho" w:hAnsi="Arial" w:cs="Arial"/>
          <w:kern w:val="0"/>
          <w:sz w:val="20"/>
          <w:szCs w:val="20"/>
          <w:lang w:bidi="ar-SA"/>
        </w:rPr>
        <w:t xml:space="preserve"> and</w:t>
      </w:r>
      <w:proofErr w:type="gramEnd"/>
      <w:r w:rsidRPr="00B84F3E">
        <w:rPr>
          <w:rFonts w:ascii="Arial" w:eastAsia="MS Mincho" w:hAnsi="Arial" w:cs="Arial"/>
          <w:kern w:val="0"/>
          <w:sz w:val="20"/>
          <w:szCs w:val="20"/>
          <w:lang w:bidi="ar-SA"/>
        </w:rPr>
        <w:t xml:space="preserve"> </w:t>
      </w:r>
      <w:r w:rsidR="00D84571">
        <w:rPr>
          <w:rFonts w:ascii="Arial" w:eastAsia="MS Mincho" w:hAnsi="Arial" w:cs="Arial"/>
          <w:kern w:val="0"/>
          <w:sz w:val="20"/>
          <w:szCs w:val="20"/>
          <w:lang w:bidi="ar-SA"/>
        </w:rPr>
        <w:t xml:space="preserve">exploring </w:t>
      </w:r>
      <w:r w:rsidR="00CF048E">
        <w:rPr>
          <w:rFonts w:ascii="Arial" w:eastAsia="MS Mincho" w:hAnsi="Arial" w:cs="Arial"/>
          <w:kern w:val="0"/>
          <w:sz w:val="20"/>
          <w:szCs w:val="20"/>
          <w:lang w:bidi="ar-SA"/>
        </w:rPr>
        <w:t xml:space="preserve">a potential amendment </w:t>
      </w:r>
      <w:r w:rsidRPr="00B84F3E">
        <w:rPr>
          <w:rFonts w:ascii="Arial" w:eastAsia="MS Mincho" w:hAnsi="Arial" w:cs="Arial"/>
          <w:kern w:val="0"/>
          <w:sz w:val="20"/>
          <w:szCs w:val="20"/>
          <w:lang w:bidi="ar-SA"/>
        </w:rPr>
        <w:t xml:space="preserve">to </w:t>
      </w:r>
      <w:r w:rsidR="00CF048E">
        <w:rPr>
          <w:rFonts w:ascii="Arial" w:eastAsia="MS Mincho" w:hAnsi="Arial" w:cs="Arial"/>
          <w:kern w:val="0"/>
          <w:sz w:val="20"/>
          <w:szCs w:val="20"/>
          <w:lang w:bidi="ar-SA"/>
        </w:rPr>
        <w:t xml:space="preserve">its Auditor Reporting standard, </w:t>
      </w:r>
      <w:r w:rsidRPr="00B84F3E">
        <w:rPr>
          <w:rFonts w:ascii="Arial" w:eastAsia="MS Mincho" w:hAnsi="Arial" w:cs="Arial"/>
          <w:kern w:val="0"/>
          <w:sz w:val="20"/>
          <w:szCs w:val="20"/>
          <w:lang w:bidi="ar-SA"/>
        </w:rPr>
        <w:t xml:space="preserve">ISA 700. </w:t>
      </w:r>
    </w:p>
    <w:p w14:paraId="42B7D9DD" w14:textId="3BD1E557" w:rsidR="00B84F3E" w:rsidRPr="00B84F3E" w:rsidRDefault="00B84F3E" w:rsidP="000857A9">
      <w:pPr>
        <w:spacing w:before="120" w:line="280" w:lineRule="exact"/>
        <w:jc w:val="both"/>
        <w:rPr>
          <w:rFonts w:ascii="Arial" w:eastAsia="MS Mincho" w:hAnsi="Arial" w:cs="Arial"/>
          <w:kern w:val="0"/>
          <w:sz w:val="20"/>
          <w:szCs w:val="20"/>
          <w:lang w:bidi="ar-SA"/>
        </w:rPr>
      </w:pPr>
      <w:r w:rsidRPr="00B84F3E">
        <w:rPr>
          <w:rFonts w:ascii="Arial" w:eastAsia="MS Mincho" w:hAnsi="Arial" w:cs="Arial"/>
          <w:kern w:val="0"/>
          <w:sz w:val="20"/>
          <w:szCs w:val="20"/>
          <w:lang w:bidi="ar-SA"/>
        </w:rPr>
        <w:t>The following comments were raised by CAG</w:t>
      </w:r>
      <w:r w:rsidR="00CF048E">
        <w:rPr>
          <w:rFonts w:ascii="Arial" w:eastAsia="MS Mincho" w:hAnsi="Arial" w:cs="Arial"/>
          <w:kern w:val="0"/>
          <w:sz w:val="20"/>
          <w:szCs w:val="20"/>
          <w:lang w:bidi="ar-SA"/>
        </w:rPr>
        <w:t xml:space="preserve"> participants</w:t>
      </w:r>
      <w:r w:rsidRPr="00B84F3E">
        <w:rPr>
          <w:rFonts w:ascii="Arial" w:eastAsia="MS Mincho" w:hAnsi="Arial" w:cs="Arial"/>
          <w:kern w:val="0"/>
          <w:sz w:val="20"/>
          <w:szCs w:val="20"/>
          <w:lang w:bidi="ar-SA"/>
        </w:rPr>
        <w:t>:</w:t>
      </w:r>
    </w:p>
    <w:p w14:paraId="222DC0C3" w14:textId="771ECD39" w:rsidR="00B84F3E" w:rsidRPr="00B84F3E" w:rsidRDefault="00B84F3E" w:rsidP="000857A9">
      <w:pPr>
        <w:numPr>
          <w:ilvl w:val="0"/>
          <w:numId w:val="30"/>
        </w:numPr>
        <w:spacing w:before="120" w:line="280" w:lineRule="exact"/>
        <w:ind w:left="547" w:hanging="547"/>
        <w:jc w:val="both"/>
        <w:rPr>
          <w:rFonts w:ascii="Arial" w:eastAsia="MS Mincho" w:hAnsi="Arial" w:cs="Arial"/>
          <w:kern w:val="0"/>
          <w:sz w:val="20"/>
          <w:szCs w:val="20"/>
          <w:lang w:bidi="ar-SA"/>
        </w:rPr>
      </w:pPr>
      <w:r w:rsidRPr="00B84F3E">
        <w:rPr>
          <w:rFonts w:ascii="Arial" w:eastAsia="MS Mincho" w:hAnsi="Arial" w:cs="Arial"/>
          <w:kern w:val="0"/>
          <w:sz w:val="20"/>
          <w:szCs w:val="20"/>
          <w:lang w:bidi="ar-SA"/>
        </w:rPr>
        <w:t xml:space="preserve">Mr. Hansen queried if the proposed disclosure in an auditor’s report effectively becomes a new element of </w:t>
      </w:r>
      <w:r w:rsidR="009E63E6">
        <w:rPr>
          <w:rFonts w:ascii="Arial" w:eastAsia="MS Mincho" w:hAnsi="Arial" w:cs="Arial"/>
          <w:kern w:val="0"/>
          <w:sz w:val="20"/>
          <w:szCs w:val="20"/>
          <w:lang w:bidi="ar-SA"/>
        </w:rPr>
        <w:t>the</w:t>
      </w:r>
      <w:r w:rsidR="009E63E6" w:rsidRPr="00B84F3E">
        <w:rPr>
          <w:rFonts w:ascii="Arial" w:eastAsia="MS Mincho" w:hAnsi="Arial" w:cs="Arial"/>
          <w:kern w:val="0"/>
          <w:sz w:val="20"/>
          <w:szCs w:val="20"/>
          <w:lang w:bidi="ar-SA"/>
        </w:rPr>
        <w:t xml:space="preserve"> </w:t>
      </w:r>
      <w:r w:rsidRPr="00B84F3E">
        <w:rPr>
          <w:rFonts w:ascii="Arial" w:eastAsia="MS Mincho" w:hAnsi="Arial" w:cs="Arial"/>
          <w:kern w:val="0"/>
          <w:sz w:val="20"/>
          <w:szCs w:val="20"/>
          <w:lang w:bidi="ar-SA"/>
        </w:rPr>
        <w:t>auditor’s conclusion</w:t>
      </w:r>
      <w:r w:rsidR="009E63E6">
        <w:rPr>
          <w:rFonts w:ascii="Arial" w:eastAsia="MS Mincho" w:hAnsi="Arial" w:cs="Arial"/>
          <w:kern w:val="0"/>
          <w:sz w:val="20"/>
          <w:szCs w:val="20"/>
          <w:lang w:bidi="ar-SA"/>
        </w:rPr>
        <w:t>s</w:t>
      </w:r>
      <w:r w:rsidRPr="00B84F3E">
        <w:rPr>
          <w:rFonts w:ascii="Arial" w:eastAsia="MS Mincho" w:hAnsi="Arial" w:cs="Arial"/>
          <w:kern w:val="0"/>
          <w:sz w:val="20"/>
          <w:szCs w:val="20"/>
          <w:lang w:bidi="ar-SA"/>
        </w:rPr>
        <w:t xml:space="preserve">. In response, Mr. Ashley clarified that the Task Force’s proposal </w:t>
      </w:r>
      <w:r w:rsidR="009E63E6">
        <w:rPr>
          <w:rFonts w:ascii="Arial" w:eastAsia="MS Mincho" w:hAnsi="Arial" w:cs="Arial"/>
          <w:kern w:val="0"/>
          <w:sz w:val="20"/>
          <w:szCs w:val="20"/>
          <w:lang w:bidi="ar-SA"/>
        </w:rPr>
        <w:t xml:space="preserve">is </w:t>
      </w:r>
      <w:r w:rsidRPr="00B84F3E">
        <w:rPr>
          <w:rFonts w:ascii="Arial" w:eastAsia="MS Mincho" w:hAnsi="Arial" w:cs="Arial"/>
          <w:kern w:val="0"/>
          <w:sz w:val="20"/>
          <w:szCs w:val="20"/>
          <w:lang w:bidi="ar-SA"/>
        </w:rPr>
        <w:t xml:space="preserve">not </w:t>
      </w:r>
      <w:r w:rsidR="009E63E6">
        <w:rPr>
          <w:rFonts w:ascii="Arial" w:eastAsia="MS Mincho" w:hAnsi="Arial" w:cs="Arial"/>
          <w:kern w:val="0"/>
          <w:sz w:val="20"/>
          <w:szCs w:val="20"/>
          <w:lang w:bidi="ar-SA"/>
        </w:rPr>
        <w:t xml:space="preserve">about </w:t>
      </w:r>
      <w:r w:rsidRPr="00B84F3E">
        <w:rPr>
          <w:rFonts w:ascii="Arial" w:eastAsia="MS Mincho" w:hAnsi="Arial" w:cs="Arial"/>
          <w:kern w:val="0"/>
          <w:sz w:val="20"/>
          <w:szCs w:val="20"/>
          <w:lang w:bidi="ar-SA"/>
        </w:rPr>
        <w:t>requir</w:t>
      </w:r>
      <w:r w:rsidR="009E63E6">
        <w:rPr>
          <w:rFonts w:ascii="Arial" w:eastAsia="MS Mincho" w:hAnsi="Arial" w:cs="Arial"/>
          <w:kern w:val="0"/>
          <w:sz w:val="20"/>
          <w:szCs w:val="20"/>
          <w:lang w:bidi="ar-SA"/>
        </w:rPr>
        <w:t>ing</w:t>
      </w:r>
      <w:r w:rsidRPr="00B84F3E">
        <w:rPr>
          <w:rFonts w:ascii="Arial" w:eastAsia="MS Mincho" w:hAnsi="Arial" w:cs="Arial"/>
          <w:kern w:val="0"/>
          <w:sz w:val="20"/>
          <w:szCs w:val="20"/>
          <w:lang w:bidi="ar-SA"/>
        </w:rPr>
        <w:t xml:space="preserve"> firms to </w:t>
      </w:r>
      <w:r w:rsidR="009E63E6">
        <w:rPr>
          <w:rFonts w:ascii="Arial" w:eastAsia="MS Mincho" w:hAnsi="Arial" w:cs="Arial"/>
          <w:kern w:val="0"/>
          <w:sz w:val="20"/>
          <w:szCs w:val="20"/>
          <w:lang w:bidi="ar-SA"/>
        </w:rPr>
        <w:t>opine on</w:t>
      </w:r>
      <w:r w:rsidR="009E63E6" w:rsidRPr="00B84F3E">
        <w:rPr>
          <w:rFonts w:ascii="Arial" w:eastAsia="MS Mincho" w:hAnsi="Arial" w:cs="Arial"/>
          <w:kern w:val="0"/>
          <w:sz w:val="20"/>
          <w:szCs w:val="20"/>
          <w:lang w:bidi="ar-SA"/>
        </w:rPr>
        <w:t xml:space="preserve"> </w:t>
      </w:r>
      <w:r w:rsidRPr="00B84F3E">
        <w:rPr>
          <w:rFonts w:ascii="Arial" w:eastAsia="MS Mincho" w:hAnsi="Arial" w:cs="Arial"/>
          <w:kern w:val="0"/>
          <w:sz w:val="20"/>
          <w:szCs w:val="20"/>
          <w:lang w:bidi="ar-SA"/>
        </w:rPr>
        <w:t xml:space="preserve">whether an entity </w:t>
      </w:r>
      <w:r w:rsidR="009E63E6">
        <w:rPr>
          <w:rFonts w:ascii="Arial" w:eastAsia="MS Mincho" w:hAnsi="Arial" w:cs="Arial"/>
          <w:kern w:val="0"/>
          <w:sz w:val="20"/>
          <w:szCs w:val="20"/>
          <w:lang w:bidi="ar-SA"/>
        </w:rPr>
        <w:t xml:space="preserve">is </w:t>
      </w:r>
      <w:r w:rsidRPr="00B84F3E">
        <w:rPr>
          <w:rFonts w:ascii="Arial" w:eastAsia="MS Mincho" w:hAnsi="Arial" w:cs="Arial"/>
          <w:kern w:val="0"/>
          <w:sz w:val="20"/>
          <w:szCs w:val="20"/>
          <w:lang w:bidi="ar-SA"/>
        </w:rPr>
        <w:t>a PIE but rather if it has or has not been treated as a PIE</w:t>
      </w:r>
      <w:r w:rsidR="008003EF">
        <w:rPr>
          <w:rFonts w:ascii="Arial" w:eastAsia="MS Mincho" w:hAnsi="Arial" w:cs="Arial"/>
          <w:kern w:val="0"/>
          <w:sz w:val="20"/>
          <w:szCs w:val="20"/>
          <w:lang w:bidi="ar-SA"/>
        </w:rPr>
        <w:t xml:space="preserve"> from an independence and audit perspective</w:t>
      </w:r>
      <w:r w:rsidRPr="00B84F3E">
        <w:rPr>
          <w:rFonts w:ascii="Arial" w:eastAsia="MS Mincho" w:hAnsi="Arial" w:cs="Arial"/>
          <w:kern w:val="0"/>
          <w:sz w:val="20"/>
          <w:szCs w:val="20"/>
          <w:lang w:bidi="ar-SA"/>
        </w:rPr>
        <w:t>.</w:t>
      </w:r>
    </w:p>
    <w:p w14:paraId="5048CBA3" w14:textId="1C979A02" w:rsidR="00B84F3E" w:rsidRPr="00B84F3E" w:rsidRDefault="00B84F3E" w:rsidP="000857A9">
      <w:pPr>
        <w:numPr>
          <w:ilvl w:val="0"/>
          <w:numId w:val="30"/>
        </w:numPr>
        <w:spacing w:before="120" w:line="280" w:lineRule="exact"/>
        <w:ind w:left="547" w:hanging="547"/>
        <w:jc w:val="both"/>
        <w:rPr>
          <w:rFonts w:ascii="Arial" w:eastAsia="MS Mincho" w:hAnsi="Arial" w:cs="Arial"/>
          <w:kern w:val="0"/>
          <w:sz w:val="20"/>
          <w:szCs w:val="20"/>
          <w:lang w:bidi="ar-SA"/>
        </w:rPr>
      </w:pPr>
      <w:r w:rsidRPr="00B84F3E">
        <w:rPr>
          <w:rFonts w:ascii="Arial" w:eastAsia="MS Mincho" w:hAnsi="Arial" w:cs="Arial"/>
          <w:kern w:val="0"/>
          <w:sz w:val="20"/>
          <w:szCs w:val="20"/>
          <w:lang w:bidi="ar-SA"/>
        </w:rPr>
        <w:t xml:space="preserve">Mr. Hirai queried if the proposals should provide more flexibility as to how the disclosure might take place, </w:t>
      </w:r>
      <w:r w:rsidR="00D84571">
        <w:rPr>
          <w:rFonts w:ascii="Arial" w:eastAsia="MS Mincho" w:hAnsi="Arial" w:cs="Arial"/>
          <w:kern w:val="0"/>
          <w:sz w:val="20"/>
          <w:szCs w:val="20"/>
          <w:lang w:bidi="ar-SA"/>
        </w:rPr>
        <w:t xml:space="preserve">such as </w:t>
      </w:r>
      <w:r w:rsidR="00615AA1">
        <w:rPr>
          <w:rFonts w:ascii="Arial" w:eastAsia="MS Mincho" w:hAnsi="Arial" w:cs="Arial"/>
          <w:kern w:val="0"/>
          <w:sz w:val="20"/>
          <w:szCs w:val="20"/>
          <w:lang w:bidi="ar-SA"/>
        </w:rPr>
        <w:t xml:space="preserve">an approach </w:t>
      </w:r>
      <w:proofErr w:type="gramStart"/>
      <w:r w:rsidRPr="00B84F3E">
        <w:rPr>
          <w:rFonts w:ascii="Arial" w:eastAsia="MS Mincho" w:hAnsi="Arial" w:cs="Arial"/>
          <w:kern w:val="0"/>
          <w:sz w:val="20"/>
          <w:szCs w:val="20"/>
          <w:lang w:bidi="ar-SA"/>
        </w:rPr>
        <w:t>similar to</w:t>
      </w:r>
      <w:proofErr w:type="gramEnd"/>
      <w:r w:rsidRPr="00B84F3E">
        <w:rPr>
          <w:rFonts w:ascii="Arial" w:eastAsia="MS Mincho" w:hAnsi="Arial" w:cs="Arial"/>
          <w:kern w:val="0"/>
          <w:sz w:val="20"/>
          <w:szCs w:val="20"/>
          <w:lang w:bidi="ar-SA"/>
        </w:rPr>
        <w:t xml:space="preserve"> the IESBA’s Fees </w:t>
      </w:r>
      <w:r w:rsidR="00615AA1">
        <w:rPr>
          <w:rFonts w:ascii="Arial" w:eastAsia="MS Mincho" w:hAnsi="Arial" w:cs="Arial"/>
          <w:kern w:val="0"/>
          <w:sz w:val="20"/>
          <w:szCs w:val="20"/>
          <w:lang w:bidi="ar-SA"/>
        </w:rPr>
        <w:t xml:space="preserve">public disclosure </w:t>
      </w:r>
      <w:r w:rsidRPr="00B84F3E">
        <w:rPr>
          <w:rFonts w:ascii="Arial" w:eastAsia="MS Mincho" w:hAnsi="Arial" w:cs="Arial"/>
          <w:kern w:val="0"/>
          <w:sz w:val="20"/>
          <w:szCs w:val="20"/>
          <w:lang w:bidi="ar-SA"/>
        </w:rPr>
        <w:t xml:space="preserve">proposals. In response, Mr. Ashley noted that whilst the focus of </w:t>
      </w:r>
      <w:r w:rsidR="00615AA1">
        <w:rPr>
          <w:rFonts w:ascii="Arial" w:eastAsia="MS Mincho" w:hAnsi="Arial" w:cs="Arial"/>
          <w:kern w:val="0"/>
          <w:sz w:val="20"/>
          <w:szCs w:val="20"/>
          <w:lang w:bidi="ar-SA"/>
        </w:rPr>
        <w:t xml:space="preserve">the </w:t>
      </w:r>
      <w:r w:rsidRPr="00B84F3E">
        <w:rPr>
          <w:rFonts w:ascii="Arial" w:eastAsia="MS Mincho" w:hAnsi="Arial" w:cs="Arial"/>
          <w:kern w:val="0"/>
          <w:sz w:val="20"/>
          <w:szCs w:val="20"/>
          <w:lang w:bidi="ar-SA"/>
        </w:rPr>
        <w:t xml:space="preserve">Fees proposals is more </w:t>
      </w:r>
      <w:r w:rsidR="00615AA1">
        <w:rPr>
          <w:rFonts w:ascii="Arial" w:eastAsia="MS Mincho" w:hAnsi="Arial" w:cs="Arial"/>
          <w:kern w:val="0"/>
          <w:sz w:val="20"/>
          <w:szCs w:val="20"/>
          <w:lang w:bidi="ar-SA"/>
        </w:rPr>
        <w:t xml:space="preserve">on </w:t>
      </w:r>
      <w:r w:rsidRPr="00B84F3E">
        <w:rPr>
          <w:rFonts w:ascii="Arial" w:eastAsia="MS Mincho" w:hAnsi="Arial" w:cs="Arial"/>
          <w:kern w:val="0"/>
          <w:sz w:val="20"/>
          <w:szCs w:val="20"/>
          <w:lang w:bidi="ar-SA"/>
        </w:rPr>
        <w:t xml:space="preserve">persuading clients to disclose the fee-related information and the firm </w:t>
      </w:r>
      <w:r w:rsidR="00615AA1">
        <w:rPr>
          <w:rFonts w:ascii="Arial" w:eastAsia="MS Mincho" w:hAnsi="Arial" w:cs="Arial"/>
          <w:kern w:val="0"/>
          <w:sz w:val="20"/>
          <w:szCs w:val="20"/>
          <w:lang w:bidi="ar-SA"/>
        </w:rPr>
        <w:t xml:space="preserve">would </w:t>
      </w:r>
      <w:r w:rsidRPr="00B84F3E">
        <w:rPr>
          <w:rFonts w:ascii="Arial" w:eastAsia="MS Mincho" w:hAnsi="Arial" w:cs="Arial"/>
          <w:kern w:val="0"/>
          <w:sz w:val="20"/>
          <w:szCs w:val="20"/>
          <w:lang w:bidi="ar-SA"/>
        </w:rPr>
        <w:t xml:space="preserve">only </w:t>
      </w:r>
      <w:r w:rsidR="00615AA1">
        <w:rPr>
          <w:rFonts w:ascii="Arial" w:eastAsia="MS Mincho" w:hAnsi="Arial" w:cs="Arial"/>
          <w:kern w:val="0"/>
          <w:sz w:val="20"/>
          <w:szCs w:val="20"/>
          <w:lang w:bidi="ar-SA"/>
        </w:rPr>
        <w:t xml:space="preserve">be </w:t>
      </w:r>
      <w:r w:rsidRPr="00B84F3E">
        <w:rPr>
          <w:rFonts w:ascii="Arial" w:eastAsia="MS Mincho" w:hAnsi="Arial" w:cs="Arial"/>
          <w:kern w:val="0"/>
          <w:sz w:val="20"/>
          <w:szCs w:val="20"/>
          <w:lang w:bidi="ar-SA"/>
        </w:rPr>
        <w:t xml:space="preserve">disclosing that information as a last resort, the PIE proposals </w:t>
      </w:r>
      <w:r w:rsidR="00615AA1">
        <w:rPr>
          <w:rFonts w:ascii="Arial" w:eastAsia="MS Mincho" w:hAnsi="Arial" w:cs="Arial"/>
          <w:kern w:val="0"/>
          <w:sz w:val="20"/>
          <w:szCs w:val="20"/>
          <w:lang w:bidi="ar-SA"/>
        </w:rPr>
        <w:t xml:space="preserve">are </w:t>
      </w:r>
      <w:r w:rsidRPr="00B84F3E">
        <w:rPr>
          <w:rFonts w:ascii="Arial" w:eastAsia="MS Mincho" w:hAnsi="Arial" w:cs="Arial"/>
          <w:kern w:val="0"/>
          <w:sz w:val="20"/>
          <w:szCs w:val="20"/>
          <w:lang w:bidi="ar-SA"/>
        </w:rPr>
        <w:t>about the firm disclosing what independence requirements have been applied.</w:t>
      </w:r>
    </w:p>
    <w:p w14:paraId="13B8FB0B" w14:textId="5F7E2634" w:rsidR="00B84F3E" w:rsidRPr="00B84F3E" w:rsidRDefault="00B84F3E" w:rsidP="000857A9">
      <w:pPr>
        <w:numPr>
          <w:ilvl w:val="0"/>
          <w:numId w:val="30"/>
        </w:numPr>
        <w:spacing w:before="120" w:line="280" w:lineRule="exact"/>
        <w:ind w:left="547" w:hanging="547"/>
        <w:jc w:val="both"/>
        <w:rPr>
          <w:rFonts w:ascii="Arial" w:eastAsia="MS Mincho" w:hAnsi="Arial" w:cs="Arial"/>
          <w:kern w:val="0"/>
          <w:sz w:val="20"/>
          <w:szCs w:val="20"/>
          <w:lang w:bidi="ar-SA"/>
        </w:rPr>
      </w:pPr>
      <w:r w:rsidRPr="00B84F3E">
        <w:rPr>
          <w:rFonts w:ascii="Arial" w:eastAsia="MS Mincho" w:hAnsi="Arial" w:cs="Arial"/>
          <w:kern w:val="0"/>
          <w:sz w:val="20"/>
          <w:szCs w:val="20"/>
          <w:lang w:bidi="ar-SA"/>
        </w:rPr>
        <w:t>Ms. McGeachy</w:t>
      </w:r>
      <w:r w:rsidR="003A12B5">
        <w:rPr>
          <w:rFonts w:ascii="Arial" w:eastAsia="MS Mincho" w:hAnsi="Arial" w:cs="Arial"/>
          <w:kern w:val="0"/>
          <w:sz w:val="20"/>
          <w:szCs w:val="20"/>
          <w:lang w:bidi="ar-SA"/>
        </w:rPr>
        <w:t>-Colby</w:t>
      </w:r>
      <w:r w:rsidRPr="00B84F3E">
        <w:rPr>
          <w:rFonts w:ascii="Arial" w:eastAsia="MS Mincho" w:hAnsi="Arial" w:cs="Arial"/>
          <w:kern w:val="0"/>
          <w:sz w:val="20"/>
          <w:szCs w:val="20"/>
          <w:lang w:bidi="ar-SA"/>
        </w:rPr>
        <w:t xml:space="preserve"> suggested that it would be helpful if the list of additional factors in proposed paragraph R400.17 include</w:t>
      </w:r>
      <w:r w:rsidR="003A12B5">
        <w:rPr>
          <w:rFonts w:ascii="Arial" w:eastAsia="MS Mincho" w:hAnsi="Arial" w:cs="Arial"/>
          <w:kern w:val="0"/>
          <w:sz w:val="20"/>
          <w:szCs w:val="20"/>
          <w:lang w:bidi="ar-SA"/>
        </w:rPr>
        <w:t>d</w:t>
      </w:r>
      <w:r w:rsidRPr="00B84F3E">
        <w:rPr>
          <w:rFonts w:ascii="Arial" w:eastAsia="MS Mincho" w:hAnsi="Arial" w:cs="Arial"/>
          <w:kern w:val="0"/>
          <w:sz w:val="20"/>
          <w:szCs w:val="20"/>
          <w:lang w:bidi="ar-SA"/>
        </w:rPr>
        <w:t xml:space="preserve"> treatment by the previous auditors. She also expressed support for further assessment as part of </w:t>
      </w:r>
      <w:r w:rsidR="003A12B5">
        <w:rPr>
          <w:rFonts w:ascii="Arial" w:eastAsia="MS Mincho" w:hAnsi="Arial" w:cs="Arial"/>
          <w:kern w:val="0"/>
          <w:sz w:val="20"/>
          <w:szCs w:val="20"/>
          <w:lang w:bidi="ar-SA"/>
        </w:rPr>
        <w:t xml:space="preserve">the </w:t>
      </w:r>
      <w:r w:rsidRPr="00B84F3E">
        <w:rPr>
          <w:rFonts w:ascii="Arial" w:eastAsia="MS Mincho" w:hAnsi="Arial" w:cs="Arial"/>
          <w:kern w:val="0"/>
          <w:sz w:val="20"/>
          <w:szCs w:val="20"/>
          <w:lang w:bidi="ar-SA"/>
        </w:rPr>
        <w:t>IAASB’s Auditor Reporting post-implementation review.</w:t>
      </w:r>
    </w:p>
    <w:p w14:paraId="3A838BC5" w14:textId="058C8AC9" w:rsidR="00B84F3E" w:rsidRPr="00B84F3E" w:rsidRDefault="00B84F3E" w:rsidP="000857A9">
      <w:pPr>
        <w:numPr>
          <w:ilvl w:val="0"/>
          <w:numId w:val="30"/>
        </w:numPr>
        <w:spacing w:before="120" w:line="280" w:lineRule="exact"/>
        <w:ind w:left="547" w:hanging="547"/>
        <w:jc w:val="both"/>
        <w:rPr>
          <w:rFonts w:ascii="Arial" w:eastAsia="MS Mincho" w:hAnsi="Arial" w:cs="Arial"/>
          <w:kern w:val="0"/>
          <w:sz w:val="20"/>
          <w:szCs w:val="20"/>
          <w:lang w:bidi="ar-SA"/>
        </w:rPr>
      </w:pPr>
      <w:r w:rsidRPr="00B84F3E">
        <w:rPr>
          <w:rFonts w:ascii="Arial" w:eastAsia="MS Mincho" w:hAnsi="Arial" w:cs="Arial"/>
          <w:kern w:val="0"/>
          <w:sz w:val="20"/>
          <w:szCs w:val="20"/>
          <w:lang w:bidi="ar-SA"/>
        </w:rPr>
        <w:t>Mr. Orth wondered if the proposals would lead to some non-PIE entities, such as fast-growing entities, requesting PIE audits as a form of “gold-plated” audits. In response, Mr. Ashley acknowledged that this is possible</w:t>
      </w:r>
      <w:r w:rsidR="003A12B5">
        <w:rPr>
          <w:rFonts w:ascii="Arial" w:eastAsia="MS Mincho" w:hAnsi="Arial" w:cs="Arial"/>
          <w:kern w:val="0"/>
          <w:sz w:val="20"/>
          <w:szCs w:val="20"/>
          <w:lang w:bidi="ar-SA"/>
        </w:rPr>
        <w:t>.</w:t>
      </w:r>
      <w:r w:rsidRPr="00B84F3E">
        <w:rPr>
          <w:rFonts w:ascii="Arial" w:eastAsia="MS Mincho" w:hAnsi="Arial" w:cs="Arial"/>
          <w:kern w:val="0"/>
          <w:sz w:val="20"/>
          <w:szCs w:val="20"/>
          <w:lang w:bidi="ar-SA"/>
        </w:rPr>
        <w:t xml:space="preserve"> </w:t>
      </w:r>
      <w:r w:rsidR="003A12B5">
        <w:rPr>
          <w:rFonts w:ascii="Arial" w:eastAsia="MS Mincho" w:hAnsi="Arial" w:cs="Arial"/>
          <w:kern w:val="0"/>
          <w:sz w:val="20"/>
          <w:szCs w:val="20"/>
          <w:lang w:bidi="ar-SA"/>
        </w:rPr>
        <w:t xml:space="preserve">He </w:t>
      </w:r>
      <w:r w:rsidRPr="00B84F3E">
        <w:rPr>
          <w:rFonts w:ascii="Arial" w:eastAsia="MS Mincho" w:hAnsi="Arial" w:cs="Arial"/>
          <w:kern w:val="0"/>
          <w:sz w:val="20"/>
          <w:szCs w:val="20"/>
          <w:lang w:bidi="ar-SA"/>
        </w:rPr>
        <w:t xml:space="preserve">noted that the IESBA </w:t>
      </w:r>
      <w:r w:rsidR="003A12B5">
        <w:rPr>
          <w:rFonts w:ascii="Arial" w:eastAsia="MS Mincho" w:hAnsi="Arial" w:cs="Arial"/>
          <w:kern w:val="0"/>
          <w:sz w:val="20"/>
          <w:szCs w:val="20"/>
          <w:lang w:bidi="ar-SA"/>
        </w:rPr>
        <w:t xml:space="preserve">had </w:t>
      </w:r>
      <w:r w:rsidRPr="00B84F3E">
        <w:rPr>
          <w:rFonts w:ascii="Arial" w:eastAsia="MS Mincho" w:hAnsi="Arial" w:cs="Arial"/>
          <w:kern w:val="0"/>
          <w:sz w:val="20"/>
          <w:szCs w:val="20"/>
          <w:lang w:bidi="ar-SA"/>
        </w:rPr>
        <w:t xml:space="preserve">attempted to address this issue by including in the proposed </w:t>
      </w:r>
      <w:r w:rsidR="003A12B5">
        <w:rPr>
          <w:rFonts w:ascii="Arial" w:eastAsia="MS Mincho" w:hAnsi="Arial" w:cs="Arial"/>
          <w:kern w:val="0"/>
          <w:sz w:val="20"/>
          <w:szCs w:val="20"/>
          <w:lang w:bidi="ar-SA"/>
        </w:rPr>
        <w:t xml:space="preserve">list of </w:t>
      </w:r>
      <w:r w:rsidRPr="00B84F3E">
        <w:rPr>
          <w:rFonts w:ascii="Arial" w:eastAsia="MS Mincho" w:hAnsi="Arial" w:cs="Arial"/>
          <w:kern w:val="0"/>
          <w:sz w:val="20"/>
          <w:szCs w:val="20"/>
          <w:lang w:bidi="ar-SA"/>
        </w:rPr>
        <w:t>additional factors in R400.17 an entity’s corporate governance requirements, such as whether those charged with governance are distinct from the owners or management. Mr. Ashley further suggested that auditors might encourage fast-growing entities to improve their governance if they were to be considered as PIEs.</w:t>
      </w:r>
    </w:p>
    <w:p w14:paraId="6395D5F0" w14:textId="77777777" w:rsidR="00B84F3E" w:rsidRPr="00B84F3E" w:rsidRDefault="00B84F3E" w:rsidP="000857A9">
      <w:pPr>
        <w:spacing w:before="240"/>
        <w:jc w:val="both"/>
        <w:rPr>
          <w:rFonts w:ascii="Arial" w:hAnsi="Arial" w:cs="Arial"/>
          <w:smallCaps/>
          <w:kern w:val="0"/>
          <w:sz w:val="20"/>
          <w:szCs w:val="20"/>
          <w:lang w:bidi="ar-SA"/>
        </w:rPr>
      </w:pPr>
      <w:r w:rsidRPr="00B84F3E">
        <w:rPr>
          <w:rFonts w:ascii="Arial" w:hAnsi="Arial" w:cs="Arial"/>
          <w:smallCaps/>
          <w:kern w:val="0"/>
          <w:sz w:val="20"/>
          <w:szCs w:val="20"/>
          <w:lang w:bidi="ar-SA"/>
        </w:rPr>
        <w:lastRenderedPageBreak/>
        <w:t>Other Matters</w:t>
      </w:r>
    </w:p>
    <w:p w14:paraId="432EC46C" w14:textId="5CB29BD1" w:rsidR="009833C8" w:rsidRDefault="00B84F3E" w:rsidP="000857A9">
      <w:pPr>
        <w:spacing w:before="120" w:line="280" w:lineRule="exact"/>
        <w:jc w:val="both"/>
        <w:rPr>
          <w:rFonts w:ascii="Arial" w:eastAsia="MS Mincho" w:hAnsi="Arial" w:cs="Arial"/>
          <w:kern w:val="0"/>
          <w:sz w:val="20"/>
          <w:szCs w:val="20"/>
          <w:lang w:bidi="ar-SA"/>
        </w:rPr>
      </w:pPr>
      <w:r w:rsidRPr="00B84F3E">
        <w:rPr>
          <w:rFonts w:ascii="Arial" w:eastAsia="MS Mincho" w:hAnsi="Arial" w:cs="Arial"/>
          <w:kern w:val="0"/>
          <w:sz w:val="20"/>
          <w:szCs w:val="20"/>
          <w:lang w:bidi="ar-SA"/>
        </w:rPr>
        <w:t>Mr. Ashley further highlighted two other outstanding issues currently being addressed by the</w:t>
      </w:r>
      <w:r w:rsidR="0020555C">
        <w:rPr>
          <w:rFonts w:ascii="Arial" w:eastAsia="MS Mincho" w:hAnsi="Arial" w:cs="Arial"/>
          <w:kern w:val="0"/>
          <w:sz w:val="20"/>
          <w:szCs w:val="20"/>
          <w:lang w:bidi="ar-SA"/>
        </w:rPr>
        <w:t xml:space="preserve"> IESBA</w:t>
      </w:r>
      <w:r w:rsidRPr="00B84F3E">
        <w:rPr>
          <w:rFonts w:ascii="Arial" w:eastAsia="MS Mincho" w:hAnsi="Arial" w:cs="Arial"/>
          <w:kern w:val="0"/>
          <w:sz w:val="20"/>
          <w:szCs w:val="20"/>
          <w:lang w:bidi="ar-SA"/>
        </w:rPr>
        <w:t xml:space="preserve">. The first issue relates to whether the </w:t>
      </w:r>
      <w:r w:rsidR="0020555C">
        <w:rPr>
          <w:rFonts w:ascii="Arial" w:eastAsia="MS Mincho" w:hAnsi="Arial" w:cs="Arial"/>
          <w:kern w:val="0"/>
          <w:sz w:val="20"/>
          <w:szCs w:val="20"/>
          <w:lang w:bidi="ar-SA"/>
        </w:rPr>
        <w:t xml:space="preserve">scope </w:t>
      </w:r>
      <w:r w:rsidRPr="00B84F3E">
        <w:rPr>
          <w:rFonts w:ascii="Arial" w:eastAsia="MS Mincho" w:hAnsi="Arial" w:cs="Arial"/>
          <w:kern w:val="0"/>
          <w:sz w:val="20"/>
          <w:szCs w:val="20"/>
          <w:lang w:bidi="ar-SA"/>
        </w:rPr>
        <w:t>of related entit</w:t>
      </w:r>
      <w:r w:rsidR="0020555C">
        <w:rPr>
          <w:rFonts w:ascii="Arial" w:eastAsia="MS Mincho" w:hAnsi="Arial" w:cs="Arial"/>
          <w:kern w:val="0"/>
          <w:sz w:val="20"/>
          <w:szCs w:val="20"/>
          <w:lang w:bidi="ar-SA"/>
        </w:rPr>
        <w:t>ies</w:t>
      </w:r>
      <w:r w:rsidRPr="00B84F3E">
        <w:rPr>
          <w:rFonts w:ascii="Arial" w:eastAsia="MS Mincho" w:hAnsi="Arial" w:cs="Arial"/>
          <w:kern w:val="0"/>
          <w:sz w:val="20"/>
          <w:szCs w:val="20"/>
          <w:lang w:bidi="ar-SA"/>
        </w:rPr>
        <w:t xml:space="preserve"> for </w:t>
      </w:r>
      <w:r w:rsidR="0020555C">
        <w:rPr>
          <w:rFonts w:ascii="Arial" w:eastAsia="MS Mincho" w:hAnsi="Arial" w:cs="Arial"/>
          <w:kern w:val="0"/>
          <w:sz w:val="20"/>
          <w:szCs w:val="20"/>
          <w:lang w:bidi="ar-SA"/>
        </w:rPr>
        <w:t xml:space="preserve">an audit client that is a </w:t>
      </w:r>
      <w:r w:rsidRPr="00B84F3E">
        <w:rPr>
          <w:rFonts w:ascii="Arial" w:eastAsia="MS Mincho" w:hAnsi="Arial" w:cs="Arial"/>
          <w:kern w:val="0"/>
          <w:sz w:val="20"/>
          <w:szCs w:val="20"/>
          <w:lang w:bidi="ar-SA"/>
        </w:rPr>
        <w:t xml:space="preserve">listed entity in paragraph R400.20 of the extant Code should be </w:t>
      </w:r>
      <w:r w:rsidR="0020555C">
        <w:rPr>
          <w:rFonts w:ascii="Arial" w:eastAsia="MS Mincho" w:hAnsi="Arial" w:cs="Arial"/>
          <w:kern w:val="0"/>
          <w:sz w:val="20"/>
          <w:szCs w:val="20"/>
          <w:lang w:bidi="ar-SA"/>
        </w:rPr>
        <w:t xml:space="preserve">the same for </w:t>
      </w:r>
      <w:r w:rsidRPr="00B84F3E">
        <w:rPr>
          <w:rFonts w:ascii="Arial" w:eastAsia="MS Mincho" w:hAnsi="Arial" w:cs="Arial"/>
          <w:kern w:val="0"/>
          <w:sz w:val="20"/>
          <w:szCs w:val="20"/>
          <w:lang w:bidi="ar-SA"/>
        </w:rPr>
        <w:t xml:space="preserve">all </w:t>
      </w:r>
      <w:r w:rsidR="0020555C">
        <w:rPr>
          <w:rFonts w:ascii="Arial" w:eastAsia="MS Mincho" w:hAnsi="Arial" w:cs="Arial"/>
          <w:kern w:val="0"/>
          <w:sz w:val="20"/>
          <w:szCs w:val="20"/>
          <w:lang w:bidi="ar-SA"/>
        </w:rPr>
        <w:t xml:space="preserve">audit clients that are </w:t>
      </w:r>
      <w:r w:rsidRPr="00B84F3E">
        <w:rPr>
          <w:rFonts w:ascii="Arial" w:eastAsia="MS Mincho" w:hAnsi="Arial" w:cs="Arial"/>
          <w:kern w:val="0"/>
          <w:sz w:val="20"/>
          <w:szCs w:val="20"/>
          <w:lang w:bidi="ar-SA"/>
        </w:rPr>
        <w:t xml:space="preserve">PIEs. In this regard, Mr. Ashley noted that the </w:t>
      </w:r>
      <w:r w:rsidR="009833C8">
        <w:rPr>
          <w:rFonts w:ascii="Arial" w:eastAsia="MS Mincho" w:hAnsi="Arial" w:cs="Arial"/>
          <w:kern w:val="0"/>
          <w:sz w:val="20"/>
          <w:szCs w:val="20"/>
          <w:lang w:bidi="ar-SA"/>
        </w:rPr>
        <w:t>IESBA</w:t>
      </w:r>
      <w:r w:rsidR="009833C8" w:rsidRPr="00B84F3E">
        <w:rPr>
          <w:rFonts w:ascii="Arial" w:eastAsia="MS Mincho" w:hAnsi="Arial" w:cs="Arial"/>
          <w:kern w:val="0"/>
          <w:sz w:val="20"/>
          <w:szCs w:val="20"/>
          <w:lang w:bidi="ar-SA"/>
        </w:rPr>
        <w:t xml:space="preserve"> </w:t>
      </w:r>
      <w:r w:rsidR="009833C8">
        <w:rPr>
          <w:rFonts w:ascii="Arial" w:eastAsia="MS Mincho" w:hAnsi="Arial" w:cs="Arial"/>
          <w:kern w:val="0"/>
          <w:sz w:val="20"/>
          <w:szCs w:val="20"/>
          <w:lang w:bidi="ar-SA"/>
        </w:rPr>
        <w:t xml:space="preserve">had </w:t>
      </w:r>
      <w:r w:rsidRPr="00B84F3E">
        <w:rPr>
          <w:rFonts w:ascii="Arial" w:eastAsia="MS Mincho" w:hAnsi="Arial" w:cs="Arial"/>
          <w:kern w:val="0"/>
          <w:sz w:val="20"/>
          <w:szCs w:val="20"/>
          <w:lang w:bidi="ar-SA"/>
        </w:rPr>
        <w:t xml:space="preserve">agreed </w:t>
      </w:r>
      <w:r w:rsidR="00D84571">
        <w:rPr>
          <w:rFonts w:ascii="Arial" w:eastAsia="MS Mincho" w:hAnsi="Arial" w:cs="Arial"/>
          <w:kern w:val="0"/>
          <w:sz w:val="20"/>
          <w:szCs w:val="20"/>
          <w:lang w:bidi="ar-SA"/>
        </w:rPr>
        <w:t xml:space="preserve">to </w:t>
      </w:r>
      <w:r w:rsidRPr="00B84F3E">
        <w:rPr>
          <w:rFonts w:ascii="Arial" w:eastAsia="MS Mincho" w:hAnsi="Arial" w:cs="Arial"/>
          <w:kern w:val="0"/>
          <w:sz w:val="20"/>
          <w:szCs w:val="20"/>
          <w:lang w:bidi="ar-SA"/>
        </w:rPr>
        <w:t xml:space="preserve">address the issue as a separate initiative given </w:t>
      </w:r>
      <w:r w:rsidR="009833C8">
        <w:rPr>
          <w:rFonts w:ascii="Arial" w:eastAsia="MS Mincho" w:hAnsi="Arial" w:cs="Arial"/>
          <w:kern w:val="0"/>
          <w:sz w:val="20"/>
          <w:szCs w:val="20"/>
          <w:lang w:bidi="ar-SA"/>
        </w:rPr>
        <w:t xml:space="preserve">it goes beyond the scope of the PIE project. The IESBA had, nevertheless, </w:t>
      </w:r>
      <w:r w:rsidRPr="00B84F3E">
        <w:rPr>
          <w:rFonts w:ascii="Arial" w:eastAsia="MS Mincho" w:hAnsi="Arial" w:cs="Arial"/>
          <w:kern w:val="0"/>
          <w:sz w:val="20"/>
          <w:szCs w:val="20"/>
          <w:lang w:bidi="ar-SA"/>
        </w:rPr>
        <w:t xml:space="preserve">asked the Task Force to continue its research and to </w:t>
      </w:r>
      <w:r w:rsidR="009833C8">
        <w:rPr>
          <w:rFonts w:ascii="Arial" w:eastAsia="MS Mincho" w:hAnsi="Arial" w:cs="Arial"/>
          <w:kern w:val="0"/>
          <w:sz w:val="20"/>
          <w:szCs w:val="20"/>
          <w:lang w:bidi="ar-SA"/>
        </w:rPr>
        <w:t xml:space="preserve">provide </w:t>
      </w:r>
      <w:r w:rsidRPr="00B84F3E">
        <w:rPr>
          <w:rFonts w:ascii="Arial" w:eastAsia="MS Mincho" w:hAnsi="Arial" w:cs="Arial"/>
          <w:kern w:val="0"/>
          <w:sz w:val="20"/>
          <w:szCs w:val="20"/>
          <w:lang w:bidi="ar-SA"/>
        </w:rPr>
        <w:t xml:space="preserve">an update </w:t>
      </w:r>
      <w:r w:rsidR="009833C8">
        <w:rPr>
          <w:rFonts w:ascii="Arial" w:eastAsia="MS Mincho" w:hAnsi="Arial" w:cs="Arial"/>
          <w:kern w:val="0"/>
          <w:sz w:val="20"/>
          <w:szCs w:val="20"/>
          <w:lang w:bidi="ar-SA"/>
        </w:rPr>
        <w:t xml:space="preserve">at </w:t>
      </w:r>
      <w:r w:rsidRPr="00B84F3E">
        <w:rPr>
          <w:rFonts w:ascii="Arial" w:eastAsia="MS Mincho" w:hAnsi="Arial" w:cs="Arial"/>
          <w:kern w:val="0"/>
          <w:sz w:val="20"/>
          <w:szCs w:val="20"/>
          <w:lang w:bidi="ar-SA"/>
        </w:rPr>
        <w:t xml:space="preserve">the November-December 2020 </w:t>
      </w:r>
      <w:r w:rsidR="009833C8">
        <w:rPr>
          <w:rFonts w:ascii="Arial" w:eastAsia="MS Mincho" w:hAnsi="Arial" w:cs="Arial"/>
          <w:kern w:val="0"/>
          <w:sz w:val="20"/>
          <w:szCs w:val="20"/>
          <w:lang w:bidi="ar-SA"/>
        </w:rPr>
        <w:t xml:space="preserve">IESBA </w:t>
      </w:r>
      <w:r w:rsidRPr="00B84F3E">
        <w:rPr>
          <w:rFonts w:ascii="Arial" w:eastAsia="MS Mincho" w:hAnsi="Arial" w:cs="Arial"/>
          <w:kern w:val="0"/>
          <w:sz w:val="20"/>
          <w:szCs w:val="20"/>
          <w:lang w:bidi="ar-SA"/>
        </w:rPr>
        <w:t xml:space="preserve">meeting. </w:t>
      </w:r>
    </w:p>
    <w:p w14:paraId="063D3C12" w14:textId="7C0ACEA3" w:rsidR="00B84F3E" w:rsidRDefault="00B84F3E" w:rsidP="000857A9">
      <w:pPr>
        <w:spacing w:before="120" w:line="280" w:lineRule="exact"/>
        <w:jc w:val="both"/>
        <w:rPr>
          <w:rFonts w:ascii="Arial" w:eastAsia="MS Mincho" w:hAnsi="Arial" w:cs="Arial"/>
          <w:kern w:val="0"/>
          <w:sz w:val="20"/>
          <w:szCs w:val="20"/>
          <w:lang w:bidi="ar-SA"/>
        </w:rPr>
      </w:pPr>
      <w:r w:rsidRPr="00B84F3E">
        <w:rPr>
          <w:rFonts w:ascii="Arial" w:eastAsia="MS Mincho" w:hAnsi="Arial" w:cs="Arial"/>
          <w:kern w:val="0"/>
          <w:sz w:val="20"/>
          <w:szCs w:val="20"/>
          <w:lang w:bidi="ar-SA"/>
        </w:rPr>
        <w:t xml:space="preserve">Mr. Ashley also informed the CAG that the </w:t>
      </w:r>
      <w:r w:rsidR="009833C8">
        <w:rPr>
          <w:rFonts w:ascii="Arial" w:eastAsia="MS Mincho" w:hAnsi="Arial" w:cs="Arial"/>
          <w:kern w:val="0"/>
          <w:sz w:val="20"/>
          <w:szCs w:val="20"/>
          <w:lang w:bidi="ar-SA"/>
        </w:rPr>
        <w:t xml:space="preserve">IESBA </w:t>
      </w:r>
      <w:r w:rsidRPr="00B84F3E">
        <w:rPr>
          <w:rFonts w:ascii="Arial" w:eastAsia="MS Mincho" w:hAnsi="Arial" w:cs="Arial"/>
          <w:kern w:val="0"/>
          <w:sz w:val="20"/>
          <w:szCs w:val="20"/>
          <w:lang w:bidi="ar-SA"/>
        </w:rPr>
        <w:t xml:space="preserve">will discuss the effective date for the PIE revisions </w:t>
      </w:r>
      <w:r w:rsidR="00D84571">
        <w:rPr>
          <w:rFonts w:ascii="Arial" w:eastAsia="MS Mincho" w:hAnsi="Arial" w:cs="Arial"/>
          <w:kern w:val="0"/>
          <w:sz w:val="20"/>
          <w:szCs w:val="20"/>
          <w:lang w:bidi="ar-SA"/>
        </w:rPr>
        <w:t>along with the</w:t>
      </w:r>
      <w:r w:rsidRPr="00B84F3E">
        <w:rPr>
          <w:rFonts w:ascii="Arial" w:eastAsia="MS Mincho" w:hAnsi="Arial" w:cs="Arial"/>
          <w:kern w:val="0"/>
          <w:sz w:val="20"/>
          <w:szCs w:val="20"/>
          <w:lang w:bidi="ar-SA"/>
        </w:rPr>
        <w:t xml:space="preserve"> effective date of the final revisions relating to the IESBA’s NAS and Fees project</w:t>
      </w:r>
      <w:r w:rsidR="00D84571">
        <w:rPr>
          <w:rFonts w:ascii="Arial" w:eastAsia="MS Mincho" w:hAnsi="Arial" w:cs="Arial"/>
          <w:kern w:val="0"/>
          <w:sz w:val="20"/>
          <w:szCs w:val="20"/>
          <w:lang w:bidi="ar-SA"/>
        </w:rPr>
        <w:t>s</w:t>
      </w:r>
      <w:r w:rsidR="009833C8">
        <w:rPr>
          <w:rFonts w:ascii="Arial" w:eastAsia="MS Mincho" w:hAnsi="Arial" w:cs="Arial"/>
          <w:kern w:val="0"/>
          <w:sz w:val="20"/>
          <w:szCs w:val="20"/>
          <w:lang w:bidi="ar-SA"/>
        </w:rPr>
        <w:t>,</w:t>
      </w:r>
      <w:r w:rsidR="00D84571">
        <w:rPr>
          <w:rFonts w:ascii="Arial" w:eastAsia="MS Mincho" w:hAnsi="Arial" w:cs="Arial"/>
          <w:kern w:val="0"/>
          <w:sz w:val="20"/>
          <w:szCs w:val="20"/>
          <w:lang w:bidi="ar-SA"/>
        </w:rPr>
        <w:t xml:space="preserve"> which are</w:t>
      </w:r>
      <w:r w:rsidRPr="00B84F3E">
        <w:rPr>
          <w:rFonts w:ascii="Arial" w:eastAsia="MS Mincho" w:hAnsi="Arial" w:cs="Arial"/>
          <w:kern w:val="0"/>
          <w:sz w:val="20"/>
          <w:szCs w:val="20"/>
          <w:lang w:bidi="ar-SA"/>
        </w:rPr>
        <w:t xml:space="preserve"> due to be approved by the </w:t>
      </w:r>
      <w:r w:rsidR="009833C8">
        <w:rPr>
          <w:rFonts w:ascii="Arial" w:eastAsia="MS Mincho" w:hAnsi="Arial" w:cs="Arial"/>
          <w:kern w:val="0"/>
          <w:sz w:val="20"/>
          <w:szCs w:val="20"/>
          <w:lang w:bidi="ar-SA"/>
        </w:rPr>
        <w:t xml:space="preserve">IESBA </w:t>
      </w:r>
      <w:r w:rsidRPr="00B84F3E">
        <w:rPr>
          <w:rFonts w:ascii="Arial" w:eastAsia="MS Mincho" w:hAnsi="Arial" w:cs="Arial"/>
          <w:kern w:val="0"/>
          <w:sz w:val="20"/>
          <w:szCs w:val="20"/>
          <w:lang w:bidi="ar-SA"/>
        </w:rPr>
        <w:t>in December</w:t>
      </w:r>
      <w:r w:rsidR="009833C8">
        <w:rPr>
          <w:rFonts w:ascii="Arial" w:eastAsia="MS Mincho" w:hAnsi="Arial" w:cs="Arial"/>
          <w:kern w:val="0"/>
          <w:sz w:val="20"/>
          <w:szCs w:val="20"/>
          <w:lang w:bidi="ar-SA"/>
        </w:rPr>
        <w:t>, at the November-December</w:t>
      </w:r>
      <w:r w:rsidRPr="00B84F3E">
        <w:rPr>
          <w:rFonts w:ascii="Arial" w:eastAsia="MS Mincho" w:hAnsi="Arial" w:cs="Arial"/>
          <w:kern w:val="0"/>
          <w:sz w:val="20"/>
          <w:szCs w:val="20"/>
          <w:lang w:bidi="ar-SA"/>
        </w:rPr>
        <w:t xml:space="preserve"> 2020</w:t>
      </w:r>
      <w:r w:rsidR="009833C8">
        <w:rPr>
          <w:rFonts w:ascii="Arial" w:eastAsia="MS Mincho" w:hAnsi="Arial" w:cs="Arial"/>
          <w:kern w:val="0"/>
          <w:sz w:val="20"/>
          <w:szCs w:val="20"/>
          <w:lang w:bidi="ar-SA"/>
        </w:rPr>
        <w:t xml:space="preserve"> IESBA meeting</w:t>
      </w:r>
      <w:r w:rsidRPr="00B84F3E">
        <w:rPr>
          <w:rFonts w:ascii="Arial" w:eastAsia="MS Mincho" w:hAnsi="Arial" w:cs="Arial"/>
          <w:kern w:val="0"/>
          <w:sz w:val="20"/>
          <w:szCs w:val="20"/>
          <w:lang w:bidi="ar-SA"/>
        </w:rPr>
        <w:t xml:space="preserve">. CAG Representatives did not raise any comments relating to these two issues. </w:t>
      </w:r>
    </w:p>
    <w:p w14:paraId="5655ACA3" w14:textId="5B4E955C" w:rsidR="00824566" w:rsidRPr="00824566" w:rsidRDefault="00824566" w:rsidP="00824566">
      <w:pPr>
        <w:spacing w:before="240" w:line="280" w:lineRule="exact"/>
        <w:jc w:val="both"/>
        <w:rPr>
          <w:rFonts w:ascii="Arial" w:eastAsia="MS Mincho" w:hAnsi="Arial" w:cs="Arial"/>
          <w:smallCaps/>
          <w:kern w:val="0"/>
          <w:sz w:val="20"/>
          <w:szCs w:val="20"/>
          <w:lang w:bidi="ar-SA"/>
        </w:rPr>
      </w:pPr>
      <w:r w:rsidRPr="00824566">
        <w:rPr>
          <w:rFonts w:ascii="Arial" w:eastAsia="MS Mincho" w:hAnsi="Arial" w:cs="Arial"/>
          <w:smallCaps/>
          <w:kern w:val="0"/>
          <w:sz w:val="20"/>
          <w:szCs w:val="20"/>
          <w:lang w:bidi="ar-SA"/>
        </w:rPr>
        <w:t>PIOB Observer’s Remarks</w:t>
      </w:r>
    </w:p>
    <w:p w14:paraId="108CAEA7" w14:textId="75472D36" w:rsidR="00824566" w:rsidRDefault="00824566" w:rsidP="000857A9">
      <w:pPr>
        <w:spacing w:before="120" w:line="280" w:lineRule="exact"/>
        <w:jc w:val="both"/>
        <w:rPr>
          <w:rFonts w:ascii="Arial" w:eastAsia="MS Mincho" w:hAnsi="Arial" w:cs="Arial"/>
          <w:kern w:val="0"/>
          <w:sz w:val="20"/>
          <w:szCs w:val="20"/>
          <w:lang w:bidi="ar-SA"/>
        </w:rPr>
      </w:pPr>
      <w:r>
        <w:rPr>
          <w:rFonts w:ascii="Arial" w:eastAsia="MS Mincho" w:hAnsi="Arial" w:cs="Arial"/>
          <w:kern w:val="0"/>
          <w:sz w:val="20"/>
          <w:szCs w:val="20"/>
          <w:lang w:bidi="ar-SA"/>
        </w:rPr>
        <w:t xml:space="preserve">Mr. Kashiwagi </w:t>
      </w:r>
      <w:r w:rsidR="00B84F3E" w:rsidRPr="00B84F3E">
        <w:rPr>
          <w:rFonts w:ascii="Arial" w:eastAsia="MS Mincho" w:hAnsi="Arial" w:cs="Arial"/>
          <w:kern w:val="0"/>
          <w:sz w:val="20"/>
          <w:szCs w:val="20"/>
          <w:lang w:bidi="ar-SA"/>
        </w:rPr>
        <w:t xml:space="preserve">congratulated the </w:t>
      </w:r>
      <w:r>
        <w:rPr>
          <w:rFonts w:ascii="Arial" w:eastAsia="MS Mincho" w:hAnsi="Arial" w:cs="Arial"/>
          <w:kern w:val="0"/>
          <w:sz w:val="20"/>
          <w:szCs w:val="20"/>
          <w:lang w:bidi="ar-SA"/>
        </w:rPr>
        <w:t xml:space="preserve">IESBA </w:t>
      </w:r>
      <w:r w:rsidR="00B84F3E" w:rsidRPr="00B84F3E">
        <w:rPr>
          <w:rFonts w:ascii="Arial" w:eastAsia="MS Mincho" w:hAnsi="Arial" w:cs="Arial"/>
          <w:kern w:val="0"/>
          <w:sz w:val="20"/>
          <w:szCs w:val="20"/>
          <w:lang w:bidi="ar-SA"/>
        </w:rPr>
        <w:t xml:space="preserve">on </w:t>
      </w:r>
      <w:r>
        <w:rPr>
          <w:rFonts w:ascii="Arial" w:eastAsia="MS Mincho" w:hAnsi="Arial" w:cs="Arial"/>
          <w:kern w:val="0"/>
          <w:sz w:val="20"/>
          <w:szCs w:val="20"/>
          <w:lang w:bidi="ar-SA"/>
        </w:rPr>
        <w:t xml:space="preserve">the </w:t>
      </w:r>
      <w:r w:rsidR="00B84F3E" w:rsidRPr="00B84F3E">
        <w:rPr>
          <w:rFonts w:ascii="Arial" w:eastAsia="MS Mincho" w:hAnsi="Arial" w:cs="Arial"/>
          <w:kern w:val="0"/>
          <w:sz w:val="20"/>
          <w:szCs w:val="20"/>
          <w:lang w:bidi="ar-SA"/>
        </w:rPr>
        <w:t>strong coordination with the IAASB</w:t>
      </w:r>
      <w:r>
        <w:rPr>
          <w:rFonts w:ascii="Arial" w:eastAsia="MS Mincho" w:hAnsi="Arial" w:cs="Arial"/>
          <w:kern w:val="0"/>
          <w:sz w:val="20"/>
          <w:szCs w:val="20"/>
          <w:lang w:bidi="ar-SA"/>
        </w:rPr>
        <w:t>.</w:t>
      </w:r>
      <w:r w:rsidR="00B84F3E" w:rsidRPr="00B84F3E">
        <w:rPr>
          <w:rFonts w:ascii="Arial" w:eastAsia="MS Mincho" w:hAnsi="Arial" w:cs="Arial"/>
          <w:kern w:val="0"/>
          <w:sz w:val="20"/>
          <w:szCs w:val="20"/>
          <w:lang w:bidi="ar-SA"/>
        </w:rPr>
        <w:t xml:space="preserve"> </w:t>
      </w:r>
      <w:r>
        <w:rPr>
          <w:rFonts w:ascii="Arial" w:eastAsia="MS Mincho" w:hAnsi="Arial" w:cs="Arial"/>
          <w:kern w:val="0"/>
          <w:sz w:val="20"/>
          <w:szCs w:val="20"/>
          <w:lang w:bidi="ar-SA"/>
        </w:rPr>
        <w:t xml:space="preserve">He </w:t>
      </w:r>
      <w:r w:rsidR="00B84F3E" w:rsidRPr="00B84F3E">
        <w:rPr>
          <w:rFonts w:ascii="Arial" w:eastAsia="MS Mincho" w:hAnsi="Arial" w:cs="Arial"/>
          <w:kern w:val="0"/>
          <w:sz w:val="20"/>
          <w:szCs w:val="20"/>
          <w:lang w:bidi="ar-SA"/>
        </w:rPr>
        <w:t xml:space="preserve">expressed the PIOB’s on-going support for the Task Force’s approach. He further highlighted the importance of striking the right balance between </w:t>
      </w:r>
      <w:r>
        <w:rPr>
          <w:rFonts w:ascii="Arial" w:eastAsia="MS Mincho" w:hAnsi="Arial" w:cs="Arial"/>
          <w:kern w:val="0"/>
          <w:sz w:val="20"/>
          <w:szCs w:val="20"/>
          <w:lang w:bidi="ar-SA"/>
        </w:rPr>
        <w:t xml:space="preserve">developing </w:t>
      </w:r>
      <w:r w:rsidR="00B84F3E" w:rsidRPr="00B84F3E">
        <w:rPr>
          <w:rFonts w:ascii="Arial" w:eastAsia="MS Mincho" w:hAnsi="Arial" w:cs="Arial"/>
          <w:kern w:val="0"/>
          <w:sz w:val="20"/>
          <w:szCs w:val="20"/>
          <w:lang w:bidi="ar-SA"/>
        </w:rPr>
        <w:t xml:space="preserve">a global definition of PIE and </w:t>
      </w:r>
      <w:r>
        <w:rPr>
          <w:rFonts w:ascii="Arial" w:eastAsia="MS Mincho" w:hAnsi="Arial" w:cs="Arial"/>
          <w:kern w:val="0"/>
          <w:sz w:val="20"/>
          <w:szCs w:val="20"/>
          <w:lang w:bidi="ar-SA"/>
        </w:rPr>
        <w:t xml:space="preserve">providing appropriate flexibility to local bodies to refine the definition </w:t>
      </w:r>
      <w:r w:rsidR="00B84F3E" w:rsidRPr="00B84F3E">
        <w:rPr>
          <w:rFonts w:ascii="Arial" w:eastAsia="MS Mincho" w:hAnsi="Arial" w:cs="Arial"/>
          <w:kern w:val="0"/>
          <w:sz w:val="20"/>
          <w:szCs w:val="20"/>
          <w:lang w:bidi="ar-SA"/>
        </w:rPr>
        <w:t xml:space="preserve">at </w:t>
      </w:r>
      <w:r>
        <w:rPr>
          <w:rFonts w:ascii="Arial" w:eastAsia="MS Mincho" w:hAnsi="Arial" w:cs="Arial"/>
          <w:kern w:val="0"/>
          <w:sz w:val="20"/>
          <w:szCs w:val="20"/>
          <w:lang w:bidi="ar-SA"/>
        </w:rPr>
        <w:t xml:space="preserve">the jurisdictional </w:t>
      </w:r>
      <w:r w:rsidR="00B84F3E" w:rsidRPr="00B84F3E">
        <w:rPr>
          <w:rFonts w:ascii="Arial" w:eastAsia="MS Mincho" w:hAnsi="Arial" w:cs="Arial"/>
          <w:kern w:val="0"/>
          <w:sz w:val="20"/>
          <w:szCs w:val="20"/>
          <w:lang w:bidi="ar-SA"/>
        </w:rPr>
        <w:t xml:space="preserve">level. </w:t>
      </w:r>
    </w:p>
    <w:p w14:paraId="763636E2" w14:textId="47A8969E" w:rsidR="00B84F3E" w:rsidRDefault="00B84F3E" w:rsidP="000857A9">
      <w:pPr>
        <w:spacing w:before="120" w:line="280" w:lineRule="exact"/>
        <w:jc w:val="both"/>
        <w:rPr>
          <w:rFonts w:ascii="Arial" w:eastAsia="MS Mincho" w:hAnsi="Arial" w:cs="Arial"/>
          <w:kern w:val="0"/>
          <w:sz w:val="20"/>
          <w:szCs w:val="20"/>
          <w:lang w:bidi="ar-SA"/>
        </w:rPr>
      </w:pPr>
      <w:r w:rsidRPr="00B84F3E">
        <w:rPr>
          <w:rFonts w:ascii="Arial" w:eastAsia="MS Mincho" w:hAnsi="Arial" w:cs="Arial"/>
          <w:kern w:val="0"/>
          <w:sz w:val="20"/>
          <w:szCs w:val="20"/>
          <w:lang w:bidi="ar-SA"/>
        </w:rPr>
        <w:t>Dr. Thomadakis acknowledged the challenge of global applicability and believed that the CAG discussion ha</w:t>
      </w:r>
      <w:r w:rsidR="00824566">
        <w:rPr>
          <w:rFonts w:ascii="Arial" w:eastAsia="MS Mincho" w:hAnsi="Arial" w:cs="Arial"/>
          <w:kern w:val="0"/>
          <w:sz w:val="20"/>
          <w:szCs w:val="20"/>
          <w:lang w:bidi="ar-SA"/>
        </w:rPr>
        <w:t>d</w:t>
      </w:r>
      <w:r w:rsidRPr="00B84F3E">
        <w:rPr>
          <w:rFonts w:ascii="Arial" w:eastAsia="MS Mincho" w:hAnsi="Arial" w:cs="Arial"/>
          <w:kern w:val="0"/>
          <w:sz w:val="20"/>
          <w:szCs w:val="20"/>
          <w:lang w:bidi="ar-SA"/>
        </w:rPr>
        <w:t xml:space="preserve"> given a strong indication that the Task Force’s proposals are on target.   </w:t>
      </w:r>
    </w:p>
    <w:p w14:paraId="6B18FF96" w14:textId="4213FAEC" w:rsidR="00824566" w:rsidRPr="00B84F3E" w:rsidRDefault="00824566" w:rsidP="000857A9">
      <w:pPr>
        <w:spacing w:before="120" w:line="280" w:lineRule="exact"/>
        <w:jc w:val="both"/>
        <w:rPr>
          <w:rFonts w:ascii="Arial" w:eastAsia="MS Mincho" w:hAnsi="Arial" w:cs="Arial"/>
          <w:kern w:val="0"/>
          <w:sz w:val="20"/>
          <w:szCs w:val="20"/>
          <w:lang w:bidi="ar-SA"/>
        </w:rPr>
      </w:pPr>
      <w:r>
        <w:rPr>
          <w:rFonts w:ascii="Arial" w:eastAsia="MS Mincho" w:hAnsi="Arial" w:cs="Arial"/>
          <w:kern w:val="0"/>
          <w:sz w:val="20"/>
          <w:szCs w:val="20"/>
          <w:lang w:bidi="ar-SA"/>
        </w:rPr>
        <w:t xml:space="preserve">Mr. Kashiwagi </w:t>
      </w:r>
      <w:r w:rsidRPr="00B84F3E">
        <w:rPr>
          <w:rFonts w:ascii="Arial" w:eastAsia="MS Mincho" w:hAnsi="Arial" w:cs="Arial"/>
          <w:kern w:val="0"/>
          <w:sz w:val="20"/>
          <w:szCs w:val="20"/>
          <w:lang w:bidi="ar-SA"/>
        </w:rPr>
        <w:t xml:space="preserve">thanked the IESBA and IAASB </w:t>
      </w:r>
      <w:r>
        <w:rPr>
          <w:rFonts w:ascii="Arial" w:eastAsia="MS Mincho" w:hAnsi="Arial" w:cs="Arial"/>
          <w:kern w:val="0"/>
          <w:sz w:val="20"/>
          <w:szCs w:val="20"/>
          <w:lang w:bidi="ar-SA"/>
        </w:rPr>
        <w:t xml:space="preserve">CAGs </w:t>
      </w:r>
      <w:r w:rsidRPr="00B84F3E">
        <w:rPr>
          <w:rFonts w:ascii="Arial" w:eastAsia="MS Mincho" w:hAnsi="Arial" w:cs="Arial"/>
          <w:kern w:val="0"/>
          <w:sz w:val="20"/>
          <w:szCs w:val="20"/>
          <w:lang w:bidi="ar-SA"/>
        </w:rPr>
        <w:t>for the opportunity to observe the meeting.</w:t>
      </w:r>
    </w:p>
    <w:p w14:paraId="18E46CB9" w14:textId="77777777" w:rsidR="00B84F3E" w:rsidRPr="00B84F3E" w:rsidRDefault="00B84F3E" w:rsidP="000857A9">
      <w:pPr>
        <w:spacing w:before="240"/>
        <w:jc w:val="both"/>
        <w:rPr>
          <w:rFonts w:ascii="Arial" w:hAnsi="Arial" w:cs="Arial"/>
          <w:smallCaps/>
          <w:kern w:val="0"/>
          <w:sz w:val="20"/>
          <w:szCs w:val="20"/>
          <w:lang w:bidi="ar-SA"/>
        </w:rPr>
      </w:pPr>
      <w:r w:rsidRPr="00B84F3E">
        <w:rPr>
          <w:rFonts w:ascii="Arial" w:hAnsi="Arial" w:cs="Arial"/>
          <w:smallCaps/>
          <w:kern w:val="0"/>
          <w:sz w:val="20"/>
          <w:szCs w:val="20"/>
          <w:lang w:bidi="ar-SA"/>
        </w:rPr>
        <w:t>Way Forward</w:t>
      </w:r>
    </w:p>
    <w:p w14:paraId="0E2BA8FC" w14:textId="457C9554" w:rsidR="00B84F3E" w:rsidRPr="00B84F3E" w:rsidRDefault="00B84F3E" w:rsidP="000857A9">
      <w:pPr>
        <w:spacing w:before="120" w:line="280" w:lineRule="exact"/>
        <w:jc w:val="both"/>
        <w:rPr>
          <w:rFonts w:ascii="Arial" w:eastAsia="MS Mincho" w:hAnsi="Arial" w:cs="Arial"/>
          <w:kern w:val="0"/>
          <w:sz w:val="20"/>
          <w:szCs w:val="20"/>
          <w:lang w:bidi="ar-SA"/>
        </w:rPr>
      </w:pPr>
      <w:r w:rsidRPr="00B84F3E">
        <w:rPr>
          <w:rFonts w:ascii="Arial" w:eastAsia="MS Mincho" w:hAnsi="Arial" w:cs="Arial"/>
          <w:kern w:val="0"/>
          <w:sz w:val="20"/>
          <w:szCs w:val="20"/>
          <w:lang w:bidi="ar-SA"/>
        </w:rPr>
        <w:t>Mr. Ashley informed the CAG</w:t>
      </w:r>
      <w:r w:rsidR="00824566">
        <w:rPr>
          <w:rFonts w:ascii="Arial" w:eastAsia="MS Mincho" w:hAnsi="Arial" w:cs="Arial"/>
          <w:kern w:val="0"/>
          <w:sz w:val="20"/>
          <w:szCs w:val="20"/>
          <w:lang w:bidi="ar-SA"/>
        </w:rPr>
        <w:t>s</w:t>
      </w:r>
      <w:r w:rsidRPr="00B84F3E">
        <w:rPr>
          <w:rFonts w:ascii="Arial" w:eastAsia="MS Mincho" w:hAnsi="Arial" w:cs="Arial"/>
          <w:kern w:val="0"/>
          <w:sz w:val="20"/>
          <w:szCs w:val="20"/>
          <w:lang w:bidi="ar-SA"/>
        </w:rPr>
        <w:t xml:space="preserve"> that the IAASB will </w:t>
      </w:r>
      <w:r w:rsidR="00824566">
        <w:rPr>
          <w:rFonts w:ascii="Arial" w:eastAsia="MS Mincho" w:hAnsi="Arial" w:cs="Arial"/>
          <w:kern w:val="0"/>
          <w:sz w:val="20"/>
          <w:szCs w:val="20"/>
          <w:lang w:bidi="ar-SA"/>
        </w:rPr>
        <w:t xml:space="preserve">further </w:t>
      </w:r>
      <w:r w:rsidRPr="00B84F3E">
        <w:rPr>
          <w:rFonts w:ascii="Arial" w:eastAsia="MS Mincho" w:hAnsi="Arial" w:cs="Arial"/>
          <w:kern w:val="0"/>
          <w:sz w:val="20"/>
          <w:szCs w:val="20"/>
          <w:lang w:bidi="ar-SA"/>
        </w:rPr>
        <w:t>consider the Task Force’s proposals in November 2020, following which the IESBA will discuss the Task Force’s second read of the proposed text at its November-December 2020 meeting with a view to approving it for exposure.</w:t>
      </w:r>
    </w:p>
    <w:p w14:paraId="3BFE92BB" w14:textId="77777777" w:rsidR="00B84F3E" w:rsidRPr="00B84F3E" w:rsidRDefault="00B84F3E" w:rsidP="000857A9">
      <w:pPr>
        <w:keepNext/>
        <w:spacing w:before="240" w:after="120" w:line="280" w:lineRule="exact"/>
        <w:jc w:val="both"/>
        <w:outlineLvl w:val="2"/>
        <w:rPr>
          <w:rFonts w:ascii="Arial" w:eastAsia="MS Mincho" w:hAnsi="Arial" w:cs="Arial"/>
          <w:b/>
          <w:bCs/>
          <w:noProof/>
          <w:sz w:val="20"/>
          <w:szCs w:val="20"/>
        </w:rPr>
      </w:pPr>
      <w:r w:rsidRPr="00B84F3E">
        <w:rPr>
          <w:rFonts w:ascii="Arial" w:eastAsia="MS Mincho" w:hAnsi="Arial" w:cs="Arial"/>
          <w:b/>
          <w:bCs/>
          <w:noProof/>
          <w:sz w:val="20"/>
          <w:szCs w:val="20"/>
        </w:rPr>
        <w:t>Closing Remarks</w:t>
      </w:r>
    </w:p>
    <w:p w14:paraId="304FD8D7" w14:textId="3DC0D60F" w:rsidR="00B84F3E" w:rsidRPr="00B84F3E" w:rsidRDefault="00B84F3E" w:rsidP="000857A9">
      <w:pPr>
        <w:spacing w:before="120" w:line="280" w:lineRule="exact"/>
        <w:jc w:val="both"/>
        <w:rPr>
          <w:rFonts w:ascii="Arial" w:eastAsia="MS Mincho" w:hAnsi="Arial" w:cs="Arial"/>
          <w:kern w:val="0"/>
          <w:sz w:val="20"/>
          <w:szCs w:val="20"/>
          <w:lang w:bidi="ar-SA"/>
        </w:rPr>
      </w:pPr>
      <w:r w:rsidRPr="00B84F3E">
        <w:rPr>
          <w:rFonts w:ascii="Arial" w:eastAsia="MS Mincho" w:hAnsi="Arial" w:cs="Arial"/>
          <w:kern w:val="0"/>
          <w:sz w:val="20"/>
          <w:szCs w:val="20"/>
          <w:lang w:bidi="ar-SA"/>
        </w:rPr>
        <w:t xml:space="preserve">Mr. Dalkin thanked the </w:t>
      </w:r>
      <w:del w:id="6" w:author="Geoffrey Kwan" w:date="2021-02-23T12:48:00Z">
        <w:r w:rsidRPr="00B84F3E" w:rsidDel="0008243F">
          <w:rPr>
            <w:rFonts w:ascii="Arial" w:eastAsia="MS Mincho" w:hAnsi="Arial" w:cs="Arial"/>
            <w:kern w:val="0"/>
            <w:sz w:val="20"/>
            <w:szCs w:val="20"/>
            <w:lang w:bidi="ar-SA"/>
          </w:rPr>
          <w:delText xml:space="preserve">CAG </w:delText>
        </w:r>
      </w:del>
      <w:r w:rsidR="00824566">
        <w:rPr>
          <w:rFonts w:ascii="Arial" w:eastAsia="MS Mincho" w:hAnsi="Arial" w:cs="Arial"/>
          <w:kern w:val="0"/>
          <w:sz w:val="20"/>
          <w:szCs w:val="20"/>
          <w:lang w:bidi="ar-SA"/>
        </w:rPr>
        <w:t xml:space="preserve">participants </w:t>
      </w:r>
      <w:r w:rsidRPr="00B84F3E">
        <w:rPr>
          <w:rFonts w:ascii="Arial" w:eastAsia="MS Mincho" w:hAnsi="Arial" w:cs="Arial"/>
          <w:kern w:val="0"/>
          <w:sz w:val="20"/>
          <w:szCs w:val="20"/>
          <w:lang w:bidi="ar-SA"/>
        </w:rPr>
        <w:t xml:space="preserve">for their </w:t>
      </w:r>
      <w:r w:rsidR="00824566">
        <w:rPr>
          <w:rFonts w:ascii="Arial" w:eastAsia="MS Mincho" w:hAnsi="Arial" w:cs="Arial"/>
          <w:kern w:val="0"/>
          <w:sz w:val="20"/>
          <w:szCs w:val="20"/>
          <w:lang w:bidi="ar-SA"/>
        </w:rPr>
        <w:t xml:space="preserve">contributions </w:t>
      </w:r>
      <w:r w:rsidRPr="00B84F3E">
        <w:rPr>
          <w:rFonts w:ascii="Arial" w:eastAsia="MS Mincho" w:hAnsi="Arial" w:cs="Arial"/>
          <w:kern w:val="0"/>
          <w:sz w:val="20"/>
          <w:szCs w:val="20"/>
          <w:lang w:bidi="ar-SA"/>
        </w:rPr>
        <w:t>and closed the meeting.</w:t>
      </w:r>
    </w:p>
    <w:sectPr w:rsidR="00B84F3E" w:rsidRPr="00B84F3E">
      <w:headerReference w:type="default"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0E3746" w14:textId="77777777" w:rsidR="006045F6" w:rsidRDefault="006045F6">
      <w:r>
        <w:separator/>
      </w:r>
    </w:p>
  </w:endnote>
  <w:endnote w:type="continuationSeparator" w:id="0">
    <w:p w14:paraId="72D9A7F6" w14:textId="77777777" w:rsidR="006045F6" w:rsidRDefault="00604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slon 540 LT Std">
    <w:altName w:val="Cambria"/>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97938950"/>
      <w:docPartObj>
        <w:docPartGallery w:val="Page Numbers (Bottom of Page)"/>
        <w:docPartUnique/>
      </w:docPartObj>
    </w:sdtPr>
    <w:sdtEndPr>
      <w:rPr>
        <w:noProof/>
      </w:rPr>
    </w:sdtEndPr>
    <w:sdtContent>
      <w:p w14:paraId="63B8803E" w14:textId="77777777" w:rsidR="007F16CB" w:rsidRDefault="007F16CB" w:rsidP="00121E37">
        <w:pPr>
          <w:pStyle w:val="Footer"/>
          <w:spacing w:line="220" w:lineRule="exact"/>
          <w:jc w:val="center"/>
        </w:pPr>
      </w:p>
      <w:p w14:paraId="0D243E47" w14:textId="4C1A6EE9" w:rsidR="007F16CB" w:rsidRPr="003379D4" w:rsidRDefault="007F16CB" w:rsidP="00121E37">
        <w:pPr>
          <w:pStyle w:val="Footer"/>
          <w:spacing w:line="220" w:lineRule="exact"/>
          <w:jc w:val="center"/>
          <w:rPr>
            <w:rFonts w:ascii="Arial" w:hAnsi="Arial" w:cs="Arial"/>
            <w:sz w:val="16"/>
            <w:szCs w:val="22"/>
          </w:rPr>
        </w:pPr>
        <w:r w:rsidRPr="003379D4">
          <w:rPr>
            <w:rFonts w:ascii="Arial" w:hAnsi="Arial" w:cs="Arial"/>
            <w:sz w:val="16"/>
            <w:szCs w:val="22"/>
          </w:rPr>
          <w:t>Agend</w:t>
        </w:r>
        <w:r w:rsidRPr="003379D4">
          <w:rPr>
            <w:rFonts w:ascii="Arial" w:hAnsi="Arial" w:cs="Arial"/>
            <w:sz w:val="16"/>
            <w:szCs w:val="22"/>
          </w:rPr>
          <w:t xml:space="preserve">a Item </w:t>
        </w:r>
        <w:r w:rsidR="000E73F1">
          <w:rPr>
            <w:rFonts w:ascii="Arial" w:hAnsi="Arial" w:cs="Arial"/>
            <w:sz w:val="16"/>
            <w:szCs w:val="22"/>
          </w:rPr>
          <w:t>A-2</w:t>
        </w:r>
      </w:p>
      <w:p w14:paraId="4275E596" w14:textId="5C1F3838" w:rsidR="007F16CB" w:rsidRPr="00234AD2" w:rsidRDefault="007F16CB" w:rsidP="00121E37">
        <w:pPr>
          <w:pStyle w:val="Footer"/>
          <w:spacing w:before="120" w:line="220" w:lineRule="exact"/>
          <w:jc w:val="center"/>
        </w:pPr>
        <w:r w:rsidRPr="00234AD2">
          <w:rPr>
            <w:rFonts w:ascii="Arial" w:hAnsi="Arial" w:cs="Arial"/>
            <w:sz w:val="16"/>
            <w:szCs w:val="16"/>
          </w:rPr>
          <w:t xml:space="preserve">Page </w:t>
        </w:r>
        <w:r w:rsidRPr="003379D4">
          <w:rPr>
            <w:rFonts w:ascii="Arial" w:hAnsi="Arial" w:cs="Arial"/>
            <w:sz w:val="16"/>
            <w:szCs w:val="16"/>
          </w:rPr>
          <w:fldChar w:fldCharType="begin"/>
        </w:r>
        <w:r w:rsidRPr="003379D4">
          <w:rPr>
            <w:rFonts w:ascii="Arial" w:hAnsi="Arial" w:cs="Arial"/>
            <w:sz w:val="16"/>
            <w:szCs w:val="16"/>
          </w:rPr>
          <w:instrText xml:space="preserve"> PAGE </w:instrText>
        </w:r>
        <w:r w:rsidRPr="003379D4">
          <w:rPr>
            <w:rFonts w:ascii="Arial" w:hAnsi="Arial" w:cs="Arial"/>
            <w:sz w:val="16"/>
            <w:szCs w:val="16"/>
          </w:rPr>
          <w:fldChar w:fldCharType="separate"/>
        </w:r>
        <w:r w:rsidR="0083352F">
          <w:rPr>
            <w:rFonts w:ascii="Arial" w:hAnsi="Arial" w:cs="Arial"/>
            <w:noProof/>
            <w:sz w:val="16"/>
            <w:szCs w:val="16"/>
          </w:rPr>
          <w:t>8</w:t>
        </w:r>
        <w:r w:rsidRPr="003379D4">
          <w:rPr>
            <w:rFonts w:ascii="Arial" w:hAnsi="Arial" w:cs="Arial"/>
            <w:sz w:val="16"/>
            <w:szCs w:val="16"/>
          </w:rPr>
          <w:fldChar w:fldCharType="end"/>
        </w:r>
        <w:r w:rsidRPr="00234AD2">
          <w:rPr>
            <w:rFonts w:ascii="Arial" w:hAnsi="Arial" w:cs="Arial"/>
            <w:sz w:val="16"/>
            <w:szCs w:val="16"/>
          </w:rPr>
          <w:t xml:space="preserve"> of </w:t>
        </w:r>
        <w:r w:rsidRPr="003379D4">
          <w:rPr>
            <w:rFonts w:ascii="Arial" w:hAnsi="Arial" w:cs="Arial"/>
            <w:sz w:val="16"/>
            <w:szCs w:val="16"/>
          </w:rPr>
          <w:fldChar w:fldCharType="begin"/>
        </w:r>
        <w:r w:rsidRPr="003379D4">
          <w:rPr>
            <w:rFonts w:ascii="Arial" w:hAnsi="Arial" w:cs="Arial"/>
            <w:sz w:val="16"/>
            <w:szCs w:val="16"/>
          </w:rPr>
          <w:instrText xml:space="preserve"> NUMPAGES  </w:instrText>
        </w:r>
        <w:r w:rsidRPr="003379D4">
          <w:rPr>
            <w:rFonts w:ascii="Arial" w:hAnsi="Arial" w:cs="Arial"/>
            <w:sz w:val="16"/>
            <w:szCs w:val="16"/>
          </w:rPr>
          <w:fldChar w:fldCharType="separate"/>
        </w:r>
        <w:r w:rsidR="0083352F">
          <w:rPr>
            <w:rFonts w:ascii="Arial" w:hAnsi="Arial" w:cs="Arial"/>
            <w:noProof/>
            <w:sz w:val="16"/>
            <w:szCs w:val="16"/>
          </w:rPr>
          <w:t>8</w:t>
        </w:r>
        <w:r w:rsidRPr="003379D4">
          <w:rPr>
            <w:rFonts w:ascii="Arial" w:hAnsi="Arial" w:cs="Arial"/>
            <w:sz w:val="16"/>
            <w:szCs w:val="16"/>
          </w:rPr>
          <w:fldChar w:fldCharType="end"/>
        </w:r>
      </w:p>
    </w:sdtContent>
  </w:sdt>
  <w:p w14:paraId="3FF58362" w14:textId="77777777" w:rsidR="007F16CB" w:rsidRDefault="007F16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46605821"/>
      <w:docPartObj>
        <w:docPartGallery w:val="Page Numbers (Bottom of Page)"/>
        <w:docPartUnique/>
      </w:docPartObj>
    </w:sdtPr>
    <w:sdtEndPr/>
    <w:sdtContent>
      <w:sdt>
        <w:sdtPr>
          <w:id w:val="-1769616900"/>
          <w:docPartObj>
            <w:docPartGallery w:val="Page Numbers (Top of Page)"/>
            <w:docPartUnique/>
          </w:docPartObj>
        </w:sdtPr>
        <w:sdtEndPr/>
        <w:sdtContent>
          <w:p w14:paraId="414E3C75" w14:textId="65B1A999" w:rsidR="007F16CB" w:rsidRDefault="007F16CB">
            <w:pPr>
              <w:pStyle w:val="Footer"/>
              <w:jc w:val="right"/>
            </w:pPr>
            <w:r>
              <w:rPr>
                <w:rFonts w:ascii="Arial" w:hAnsi="Arial" w:cs="Arial"/>
                <w:i/>
                <w:sz w:val="16"/>
                <w:szCs w:val="16"/>
              </w:rPr>
              <w:t xml:space="preserve">Prepared by: </w:t>
            </w:r>
            <w:r>
              <w:rPr>
                <w:rFonts w:ascii="Arial" w:hAnsi="Arial" w:cs="Arial"/>
                <w:sz w:val="16"/>
                <w:szCs w:val="16"/>
              </w:rPr>
              <w:t>Staff (November 2020</w:t>
            </w:r>
            <w:r>
              <w:rPr>
                <w:rFonts w:ascii="Arial" w:hAnsi="Arial" w:cs="Arial"/>
                <w:vanish/>
                <w:sz w:val="16"/>
                <w:szCs w:val="16"/>
              </w:rPr>
              <w:t>MaMaM</w:t>
            </w:r>
            <w:r>
              <w:rPr>
                <w:rFonts w:ascii="Arial" w:hAnsi="Arial" w:cs="Arial"/>
                <w:sz w:val="16"/>
                <w:szCs w:val="16"/>
              </w:rPr>
              <w:t>)</w:t>
            </w:r>
            <w:r>
              <w:rPr>
                <w:rFonts w:ascii="Arial" w:hAnsi="Arial" w:cs="Arial"/>
                <w:sz w:val="16"/>
                <w:szCs w:val="16"/>
              </w:rPr>
              <w:tab/>
            </w:r>
            <w:r>
              <w:rPr>
                <w:rFonts w:ascii="Arial" w:hAnsi="Arial" w:cs="Arial"/>
                <w:sz w:val="16"/>
                <w:szCs w:val="16"/>
              </w:rPr>
              <w:tab/>
              <w:t xml:space="preserve">Page </w:t>
            </w:r>
            <w:r>
              <w:rPr>
                <w:rFonts w:ascii="Arial" w:hAnsi="Arial" w:cs="Arial"/>
                <w:b/>
                <w:bCs/>
                <w:sz w:val="16"/>
                <w:szCs w:val="16"/>
              </w:rPr>
              <w:fldChar w:fldCharType="begin"/>
            </w:r>
            <w:r>
              <w:rPr>
                <w:rFonts w:ascii="Arial" w:hAnsi="Arial" w:cs="Arial"/>
                <w:b/>
                <w:bCs/>
                <w:sz w:val="16"/>
                <w:szCs w:val="16"/>
              </w:rPr>
              <w:instrText xml:space="preserve"> PAGE </w:instrText>
            </w:r>
            <w:r>
              <w:rPr>
                <w:rFonts w:ascii="Arial" w:hAnsi="Arial" w:cs="Arial"/>
                <w:b/>
                <w:bCs/>
                <w:sz w:val="16"/>
                <w:szCs w:val="16"/>
              </w:rPr>
              <w:fldChar w:fldCharType="separate"/>
            </w:r>
            <w:r w:rsidR="0083352F">
              <w:rPr>
                <w:rFonts w:ascii="Arial" w:hAnsi="Arial" w:cs="Arial"/>
                <w:b/>
                <w:bCs/>
                <w:noProof/>
                <w:sz w:val="16"/>
                <w:szCs w:val="16"/>
              </w:rPr>
              <w:t>1</w:t>
            </w:r>
            <w:r>
              <w:rPr>
                <w:rFonts w:ascii="Arial" w:hAnsi="Arial" w:cs="Arial"/>
                <w:b/>
                <w:bCs/>
                <w:sz w:val="16"/>
                <w:szCs w:val="16"/>
              </w:rPr>
              <w:fldChar w:fldCharType="end"/>
            </w:r>
            <w:r>
              <w:rPr>
                <w:rFonts w:ascii="Arial" w:hAnsi="Arial" w:cs="Arial"/>
                <w:sz w:val="16"/>
                <w:szCs w:val="16"/>
              </w:rPr>
              <w:t xml:space="preserve"> of </w:t>
            </w:r>
            <w:r>
              <w:rPr>
                <w:rFonts w:ascii="Arial" w:hAnsi="Arial" w:cs="Arial"/>
                <w:b/>
                <w:bCs/>
                <w:sz w:val="16"/>
                <w:szCs w:val="16"/>
              </w:rPr>
              <w:fldChar w:fldCharType="begin"/>
            </w:r>
            <w:r>
              <w:rPr>
                <w:rFonts w:ascii="Arial" w:hAnsi="Arial" w:cs="Arial"/>
                <w:b/>
                <w:bCs/>
                <w:sz w:val="16"/>
                <w:szCs w:val="16"/>
              </w:rPr>
              <w:instrText xml:space="preserve"> NUMPAGES  </w:instrText>
            </w:r>
            <w:r>
              <w:rPr>
                <w:rFonts w:ascii="Arial" w:hAnsi="Arial" w:cs="Arial"/>
                <w:b/>
                <w:bCs/>
                <w:sz w:val="16"/>
                <w:szCs w:val="16"/>
              </w:rPr>
              <w:fldChar w:fldCharType="separate"/>
            </w:r>
            <w:r w:rsidR="0083352F">
              <w:rPr>
                <w:rFonts w:ascii="Arial" w:hAnsi="Arial" w:cs="Arial"/>
                <w:b/>
                <w:bCs/>
                <w:noProof/>
                <w:sz w:val="16"/>
                <w:szCs w:val="16"/>
              </w:rPr>
              <w:t>8</w:t>
            </w:r>
            <w:r>
              <w:rPr>
                <w:rFonts w:ascii="Arial" w:hAnsi="Arial" w:cs="Arial"/>
                <w:b/>
                <w:bCs/>
                <w:sz w:val="16"/>
                <w:szCs w:val="16"/>
              </w:rPr>
              <w:fldChar w:fldCharType="end"/>
            </w:r>
          </w:p>
        </w:sdtContent>
      </w:sdt>
    </w:sdtContent>
  </w:sdt>
  <w:p w14:paraId="717218FC" w14:textId="77777777" w:rsidR="007F16CB" w:rsidRDefault="007F16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F4F4F9" w14:textId="77777777" w:rsidR="006045F6" w:rsidRDefault="006045F6">
      <w:r>
        <w:separator/>
      </w:r>
    </w:p>
  </w:footnote>
  <w:footnote w:type="continuationSeparator" w:id="0">
    <w:p w14:paraId="50B5116F" w14:textId="77777777" w:rsidR="006045F6" w:rsidRDefault="006045F6">
      <w:r>
        <w:continuationSeparator/>
      </w:r>
    </w:p>
  </w:footnote>
  <w:footnote w:id="1">
    <w:p w14:paraId="4E71EFDC" w14:textId="4FE57BE1" w:rsidR="007F16CB" w:rsidRPr="0095793C" w:rsidRDefault="007F16CB" w:rsidP="003616B7">
      <w:pPr>
        <w:pStyle w:val="FootnoteText"/>
        <w:spacing w:after="60"/>
        <w:ind w:left="360" w:hanging="360"/>
        <w:rPr>
          <w:rFonts w:ascii="Arial" w:hAnsi="Arial" w:cs="Arial"/>
          <w:sz w:val="16"/>
          <w:szCs w:val="16"/>
        </w:rPr>
      </w:pPr>
      <w:r w:rsidRPr="0095793C">
        <w:rPr>
          <w:rStyle w:val="FootnoteReference"/>
          <w:rFonts w:ascii="Arial" w:hAnsi="Arial" w:cs="Arial"/>
          <w:sz w:val="16"/>
          <w:szCs w:val="16"/>
        </w:rPr>
        <w:footnoteRef/>
      </w:r>
      <w:r w:rsidRPr="0095793C">
        <w:rPr>
          <w:rFonts w:ascii="Arial" w:hAnsi="Arial" w:cs="Arial"/>
          <w:sz w:val="16"/>
          <w:szCs w:val="16"/>
        </w:rPr>
        <w:t xml:space="preserve"> </w:t>
      </w:r>
      <w:r w:rsidRPr="0095793C">
        <w:rPr>
          <w:rFonts w:ascii="Arial" w:hAnsi="Arial" w:cs="Arial"/>
          <w:sz w:val="16"/>
          <w:szCs w:val="16"/>
        </w:rPr>
        <w:tab/>
      </w:r>
      <w:r>
        <w:rPr>
          <w:rFonts w:ascii="Arial" w:hAnsi="Arial" w:cs="Arial"/>
          <w:sz w:val="16"/>
          <w:szCs w:val="16"/>
        </w:rPr>
        <w:t xml:space="preserve">As agreed with the CAG Chairs, Mr. Thompson attended as an observer for EFAA with speaking rights. </w:t>
      </w:r>
    </w:p>
  </w:footnote>
  <w:footnote w:id="2">
    <w:p w14:paraId="6F06C7E7" w14:textId="4F2FE933" w:rsidR="007F16CB" w:rsidRDefault="007F16CB" w:rsidP="00A55B3F">
      <w:pPr>
        <w:tabs>
          <w:tab w:val="left" w:pos="360"/>
          <w:tab w:val="left" w:pos="2295"/>
        </w:tabs>
        <w:spacing w:after="60" w:line="240" w:lineRule="exact"/>
        <w:ind w:left="360" w:hanging="360"/>
        <w:jc w:val="both"/>
        <w:rPr>
          <w:rFonts w:ascii="Arial" w:hAnsi="Arial" w:cs="Arial"/>
          <w:sz w:val="16"/>
          <w:szCs w:val="16"/>
        </w:rPr>
      </w:pPr>
      <w:r>
        <w:rPr>
          <w:rFonts w:ascii="Arial" w:hAnsi="Arial" w:cs="Arial"/>
          <w:sz w:val="16"/>
          <w:szCs w:val="16"/>
        </w:rPr>
        <w:t xml:space="preserve">** </w:t>
      </w:r>
      <w:r>
        <w:rPr>
          <w:rFonts w:ascii="Arial" w:hAnsi="Arial" w:cs="Arial"/>
          <w:sz w:val="16"/>
          <w:szCs w:val="16"/>
        </w:rPr>
        <w:tab/>
        <w:t>Views expressed by the PCAOB Representative represent her views and do not necessarily reflect the views of the PCAOB Board or other Board members or staff.</w:t>
      </w:r>
    </w:p>
  </w:footnote>
  <w:footnote w:id="3">
    <w:p w14:paraId="1277BD22" w14:textId="4CAC4D34" w:rsidR="007F16CB" w:rsidRPr="00A40D18" w:rsidRDefault="007F16CB" w:rsidP="00A40D18">
      <w:pPr>
        <w:pStyle w:val="FootnoteText"/>
        <w:tabs>
          <w:tab w:val="clear" w:pos="480"/>
        </w:tabs>
        <w:spacing w:after="60"/>
        <w:ind w:left="360" w:hanging="360"/>
        <w:rPr>
          <w:rFonts w:ascii="Arial" w:hAnsi="Arial" w:cs="Arial"/>
          <w:sz w:val="16"/>
          <w:szCs w:val="16"/>
        </w:rPr>
      </w:pPr>
      <w:r w:rsidRPr="00A40D18">
        <w:rPr>
          <w:rStyle w:val="FootnoteReference"/>
          <w:rFonts w:ascii="Arial" w:hAnsi="Arial" w:cs="Arial"/>
          <w:sz w:val="16"/>
          <w:szCs w:val="16"/>
        </w:rPr>
        <w:footnoteRef/>
      </w:r>
      <w:r w:rsidRPr="00A40D18">
        <w:rPr>
          <w:rFonts w:ascii="Arial" w:hAnsi="Arial" w:cs="Arial"/>
          <w:sz w:val="16"/>
          <w:szCs w:val="16"/>
        </w:rPr>
        <w:t xml:space="preserve"> </w:t>
      </w:r>
      <w:r>
        <w:rPr>
          <w:rFonts w:ascii="Arial" w:hAnsi="Arial" w:cs="Arial"/>
          <w:sz w:val="16"/>
          <w:szCs w:val="16"/>
        </w:rPr>
        <w:tab/>
      </w:r>
      <w:r w:rsidRPr="00A40D18">
        <w:rPr>
          <w:rFonts w:ascii="Arial" w:hAnsi="Arial" w:cs="Arial"/>
          <w:sz w:val="16"/>
          <w:szCs w:val="16"/>
        </w:rPr>
        <w:t>As agreed with the CAG Chair</w:t>
      </w:r>
      <w:r>
        <w:rPr>
          <w:rFonts w:ascii="Arial" w:hAnsi="Arial" w:cs="Arial"/>
          <w:sz w:val="16"/>
          <w:szCs w:val="16"/>
        </w:rPr>
        <w:t>s</w:t>
      </w:r>
      <w:r w:rsidRPr="00A40D18">
        <w:rPr>
          <w:rFonts w:ascii="Arial" w:hAnsi="Arial" w:cs="Arial"/>
          <w:sz w:val="16"/>
          <w:szCs w:val="16"/>
        </w:rPr>
        <w:t xml:space="preserve">, </w:t>
      </w:r>
      <w:r>
        <w:rPr>
          <w:rFonts w:ascii="Arial" w:hAnsi="Arial" w:cs="Arial"/>
          <w:sz w:val="16"/>
          <w:szCs w:val="16"/>
        </w:rPr>
        <w:t>Mr. Kabwe</w:t>
      </w:r>
      <w:r w:rsidRPr="00A40D18">
        <w:rPr>
          <w:rFonts w:ascii="Arial" w:hAnsi="Arial" w:cs="Arial"/>
          <w:sz w:val="16"/>
          <w:szCs w:val="16"/>
        </w:rPr>
        <w:t xml:space="preserve"> attended as</w:t>
      </w:r>
      <w:r>
        <w:rPr>
          <w:rFonts w:ascii="Arial" w:hAnsi="Arial" w:cs="Arial"/>
          <w:sz w:val="16"/>
          <w:szCs w:val="16"/>
        </w:rPr>
        <w:t xml:space="preserve"> an</w:t>
      </w:r>
      <w:r w:rsidRPr="00A40D18">
        <w:rPr>
          <w:rFonts w:ascii="Arial" w:hAnsi="Arial" w:cs="Arial"/>
          <w:sz w:val="16"/>
          <w:szCs w:val="16"/>
        </w:rPr>
        <w:t xml:space="preserve"> observer for </w:t>
      </w:r>
      <w:r>
        <w:rPr>
          <w:rFonts w:ascii="Arial" w:hAnsi="Arial" w:cs="Arial"/>
          <w:sz w:val="16"/>
          <w:szCs w:val="16"/>
        </w:rPr>
        <w:t>IMF</w:t>
      </w:r>
      <w:r w:rsidRPr="00A40D18">
        <w:rPr>
          <w:rFonts w:ascii="Arial" w:hAnsi="Arial" w:cs="Arial"/>
          <w:sz w:val="16"/>
          <w:szCs w:val="16"/>
        </w:rPr>
        <w:t xml:space="preserve"> with speaking rights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E213E" w14:textId="6352C5DA" w:rsidR="007F16CB" w:rsidRDefault="007F16CB">
    <w:pPr>
      <w:tabs>
        <w:tab w:val="center" w:pos="4500"/>
        <w:tab w:val="right" w:pos="9360"/>
      </w:tabs>
      <w:spacing w:after="60"/>
      <w:jc w:val="center"/>
      <w:rPr>
        <w:rFonts w:ascii="Arial" w:hAnsi="Arial" w:cs="Arial"/>
        <w:sz w:val="16"/>
        <w:szCs w:val="16"/>
        <w:highlight w:val="green"/>
      </w:rPr>
    </w:pPr>
    <w:r>
      <w:rPr>
        <w:rFonts w:ascii="Arial" w:hAnsi="Arial" w:cs="Arial"/>
        <w:sz w:val="16"/>
        <w:szCs w:val="16"/>
      </w:rPr>
      <w:t>Draft O</w:t>
    </w:r>
    <w:r>
      <w:rPr>
        <w:rFonts w:ascii="Arial" w:hAnsi="Arial" w:cs="Arial"/>
        <w:sz w:val="16"/>
        <w:szCs w:val="16"/>
      </w:rPr>
      <w:t>ctober 2020 Joint IAASB and IESBA CAGs Public Session Minutes</w:t>
    </w:r>
  </w:p>
  <w:p w14:paraId="7BADFC32" w14:textId="6A6F3344" w:rsidR="007F16CB" w:rsidRDefault="007F16CB">
    <w:pPr>
      <w:spacing w:after="60"/>
      <w:jc w:val="center"/>
    </w:pPr>
    <w:r>
      <w:rPr>
        <w:rFonts w:ascii="Arial" w:hAnsi="Arial" w:cs="Arial"/>
        <w:i/>
        <w:sz w:val="16"/>
        <w:szCs w:val="16"/>
      </w:rPr>
      <w:t xml:space="preserve">IAASB </w:t>
    </w:r>
    <w:r w:rsidR="00BD4DFF">
      <w:rPr>
        <w:rFonts w:ascii="Arial" w:hAnsi="Arial" w:cs="Arial"/>
        <w:i/>
        <w:sz w:val="16"/>
        <w:szCs w:val="16"/>
      </w:rPr>
      <w:t xml:space="preserve">CAG </w:t>
    </w:r>
    <w:r>
      <w:rPr>
        <w:rFonts w:ascii="Arial" w:hAnsi="Arial" w:cs="Arial"/>
        <w:i/>
        <w:sz w:val="16"/>
        <w:szCs w:val="16"/>
      </w:rPr>
      <w:t xml:space="preserve">and IESBA CAG Virtual </w:t>
    </w:r>
    <w:r w:rsidR="00F8154E">
      <w:rPr>
        <w:rFonts w:ascii="Arial" w:hAnsi="Arial" w:cs="Arial"/>
        <w:i/>
        <w:sz w:val="16"/>
        <w:szCs w:val="16"/>
      </w:rPr>
      <w:t xml:space="preserve">Meetings </w:t>
    </w:r>
    <w:r>
      <w:rPr>
        <w:rFonts w:ascii="Arial" w:hAnsi="Arial" w:cs="Arial"/>
        <w:i/>
        <w:sz w:val="16"/>
        <w:szCs w:val="16"/>
      </w:rPr>
      <w:t xml:space="preserve">(March 2021)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AC96F" w14:textId="41786732" w:rsidR="007F16CB" w:rsidRDefault="007F16CB">
    <w:pPr>
      <w:pStyle w:val="Header"/>
    </w:pPr>
    <w:r w:rsidRPr="00056D72">
      <w:rPr>
        <w:noProof/>
        <w:lang w:bidi="ar-SA"/>
      </w:rPr>
      <w:drawing>
        <wp:anchor distT="0" distB="0" distL="114300" distR="114300" simplePos="0" relativeHeight="251659264" behindDoc="1" locked="0" layoutInCell="1" allowOverlap="1" wp14:anchorId="5ED57F06" wp14:editId="39A1ED6E">
          <wp:simplePos x="0" y="0"/>
          <wp:positionH relativeFrom="page">
            <wp:posOffset>787067</wp:posOffset>
          </wp:positionH>
          <wp:positionV relativeFrom="paragraph">
            <wp:posOffset>171451</wp:posOffset>
          </wp:positionV>
          <wp:extent cx="6604333" cy="494030"/>
          <wp:effectExtent l="0" t="0" r="6350" b="1270"/>
          <wp:wrapTight wrapText="bothSides">
            <wp:wrapPolygon edited="0">
              <wp:start x="0" y="0"/>
              <wp:lineTo x="0" y="20823"/>
              <wp:lineTo x="21558" y="20823"/>
              <wp:lineTo x="21558"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oint URL's Letterhead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05665" cy="494130"/>
                  </a:xfrm>
                  <a:prstGeom prst="rect">
                    <a:avLst/>
                  </a:prstGeom>
                </pic:spPr>
              </pic:pic>
            </a:graphicData>
          </a:graphic>
          <wp14:sizeRelH relativeFrom="margin">
            <wp14:pctWidth>0</wp14:pctWidth>
          </wp14:sizeRelH>
          <wp14:sizeRelV relativeFrom="margin">
            <wp14:pctHeight>0</wp14:pctHeight>
          </wp14:sizeRelV>
        </wp:anchor>
      </w:drawing>
    </w:r>
    <w:r w:rsidRPr="00056D72">
      <w:rPr>
        <w:noProof/>
        <w:lang w:bidi="ar-SA"/>
      </w:rPr>
      <w:drawing>
        <wp:anchor distT="0" distB="0" distL="114300" distR="114300" simplePos="0" relativeHeight="251660288" behindDoc="1" locked="0" layoutInCell="1" allowOverlap="1" wp14:anchorId="51AA8910" wp14:editId="141E74CC">
          <wp:simplePos x="0" y="0"/>
          <wp:positionH relativeFrom="column">
            <wp:posOffset>3696088</wp:posOffset>
          </wp:positionH>
          <wp:positionV relativeFrom="paragraph">
            <wp:posOffset>161738</wp:posOffset>
          </wp:positionV>
          <wp:extent cx="2944107" cy="503742"/>
          <wp:effectExtent l="0" t="0" r="0" b="0"/>
          <wp:wrapTight wrapText="bothSides">
            <wp:wrapPolygon edited="0">
              <wp:start x="0" y="0"/>
              <wp:lineTo x="0" y="20429"/>
              <wp:lineTo x="21386" y="20429"/>
              <wp:lineTo x="21386" y="0"/>
              <wp:lineTo x="0"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with FullName.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948480" cy="5044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152EEC36"/>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01FB1AB9"/>
    <w:multiLevelType w:val="hybridMultilevel"/>
    <w:tmpl w:val="E0E2BC6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2010457"/>
    <w:multiLevelType w:val="hybridMultilevel"/>
    <w:tmpl w:val="7A78B8D8"/>
    <w:lvl w:ilvl="0" w:tplc="74D44A6E">
      <w:start w:val="11"/>
      <w:numFmt w:val="bullet"/>
      <w:lvlText w:val="-"/>
      <w:lvlJc w:val="left"/>
      <w:pPr>
        <w:ind w:left="765" w:hanging="360"/>
      </w:pPr>
      <w:rPr>
        <w:rFonts w:ascii="Arial" w:eastAsia="Times New Roman" w:hAnsi="Arial" w:cs="Arial"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cs="Courier New"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cs="Courier New" w:hint="default"/>
      </w:rPr>
    </w:lvl>
    <w:lvl w:ilvl="8" w:tplc="04090005">
      <w:start w:val="1"/>
      <w:numFmt w:val="bullet"/>
      <w:lvlText w:val=""/>
      <w:lvlJc w:val="left"/>
      <w:pPr>
        <w:ind w:left="6525" w:hanging="360"/>
      </w:pPr>
      <w:rPr>
        <w:rFonts w:ascii="Wingdings" w:hAnsi="Wingdings" w:hint="default"/>
      </w:rPr>
    </w:lvl>
  </w:abstractNum>
  <w:abstractNum w:abstractNumId="3" w15:restartNumberingAfterBreak="0">
    <w:nsid w:val="0C9E4BC8"/>
    <w:multiLevelType w:val="hybridMultilevel"/>
    <w:tmpl w:val="16BEF184"/>
    <w:lvl w:ilvl="0" w:tplc="2FE24026">
      <w:numFmt w:val="bullet"/>
      <w:lvlText w:val="-"/>
      <w:lvlJc w:val="left"/>
      <w:pPr>
        <w:ind w:left="1267" w:hanging="360"/>
      </w:pPr>
      <w:rPr>
        <w:rFonts w:ascii="Arial" w:eastAsia="Times New Roman" w:hAnsi="Arial" w:cs="Aria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4" w15:restartNumberingAfterBreak="0">
    <w:nsid w:val="0EC24EE3"/>
    <w:multiLevelType w:val="hybridMultilevel"/>
    <w:tmpl w:val="2DB28240"/>
    <w:lvl w:ilvl="0" w:tplc="209A2CBE">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83C790D"/>
    <w:multiLevelType w:val="hybridMultilevel"/>
    <w:tmpl w:val="702A6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552ED2"/>
    <w:multiLevelType w:val="hybridMultilevel"/>
    <w:tmpl w:val="BD26071C"/>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7" w15:restartNumberingAfterBreak="0">
    <w:nsid w:val="20A7583C"/>
    <w:multiLevelType w:val="hybridMultilevel"/>
    <w:tmpl w:val="6B4E2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BA4695"/>
    <w:multiLevelType w:val="hybridMultilevel"/>
    <w:tmpl w:val="2B525628"/>
    <w:lvl w:ilvl="0" w:tplc="04090001">
      <w:start w:val="1"/>
      <w:numFmt w:val="bullet"/>
      <w:lvlText w:val=""/>
      <w:lvlJc w:val="left"/>
      <w:pPr>
        <w:ind w:left="1267" w:hanging="360"/>
      </w:pPr>
      <w:rPr>
        <w:rFonts w:ascii="Symbol" w:hAnsi="Symbol" w:hint="default"/>
      </w:rPr>
    </w:lvl>
    <w:lvl w:ilvl="1" w:tplc="04090003">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9" w15:restartNumberingAfterBreak="0">
    <w:nsid w:val="235474B3"/>
    <w:multiLevelType w:val="hybridMultilevel"/>
    <w:tmpl w:val="A55E7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485D15"/>
    <w:multiLevelType w:val="hybridMultilevel"/>
    <w:tmpl w:val="6780F9C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6E14963"/>
    <w:multiLevelType w:val="hybridMultilevel"/>
    <w:tmpl w:val="22383788"/>
    <w:lvl w:ilvl="0" w:tplc="04090003">
      <w:start w:val="1"/>
      <w:numFmt w:val="bullet"/>
      <w:lvlText w:val="o"/>
      <w:lvlJc w:val="left"/>
      <w:pPr>
        <w:ind w:left="360" w:hanging="360"/>
      </w:pPr>
      <w:rPr>
        <w:rFonts w:ascii="Courier New" w:hAnsi="Courier New" w:cs="Courier New" w:hint="default"/>
      </w:rPr>
    </w:lvl>
    <w:lvl w:ilvl="1" w:tplc="04090019">
      <w:start w:val="1"/>
      <w:numFmt w:val="lowerLetter"/>
      <w:lvlText w:val="%2."/>
      <w:lvlJc w:val="left"/>
      <w:pPr>
        <w:ind w:left="1080" w:hanging="360"/>
      </w:pPr>
    </w:lvl>
    <w:lvl w:ilvl="2" w:tplc="91088518">
      <w:start w:val="1"/>
      <w:numFmt w:val="lowerLetter"/>
      <w:lvlText w:val="(%3)"/>
      <w:lvlJc w:val="left"/>
      <w:pPr>
        <w:ind w:left="1980" w:hanging="360"/>
      </w:pPr>
      <w:rPr>
        <w:rFonts w:hint="default"/>
      </w:rPr>
    </w:lvl>
    <w:lvl w:ilvl="3" w:tplc="0409000F">
      <w:start w:val="1"/>
      <w:numFmt w:val="decimal"/>
      <w:lvlText w:val="%4."/>
      <w:lvlJc w:val="left"/>
      <w:pPr>
        <w:ind w:left="2520" w:hanging="360"/>
      </w:pPr>
    </w:lvl>
    <w:lvl w:ilvl="4" w:tplc="998AA8A8">
      <w:start w:val="1"/>
      <w:numFmt w:val="lowerLetter"/>
      <w:lvlText w:val="(%5)"/>
      <w:lvlJc w:val="left"/>
      <w:pPr>
        <w:ind w:left="3240" w:hanging="360"/>
      </w:pPr>
      <w:rPr>
        <w:rFonts w:ascii="Arial" w:eastAsia="Times New Roman" w:hAnsi="Arial" w:cs="Arial"/>
      </w:rPr>
    </w:lvl>
    <w:lvl w:ilvl="5" w:tplc="D0B08FE6">
      <w:start w:val="1"/>
      <w:numFmt w:val="lowerRoman"/>
      <w:lvlText w:val="(%6)"/>
      <w:lvlJc w:val="left"/>
      <w:pPr>
        <w:ind w:left="3960" w:hanging="180"/>
      </w:pPr>
      <w:rPr>
        <w:rFonts w:ascii="Arial" w:eastAsia="Times New Roman" w:hAnsi="Arial" w:cs="Arial" w:hint="default"/>
      </w:r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8271FBA"/>
    <w:multiLevelType w:val="hybridMultilevel"/>
    <w:tmpl w:val="C658D258"/>
    <w:lvl w:ilvl="0" w:tplc="04090001">
      <w:start w:val="1"/>
      <w:numFmt w:val="bullet"/>
      <w:lvlText w:val=""/>
      <w:lvlJc w:val="left"/>
      <w:pPr>
        <w:ind w:left="1170" w:hanging="720"/>
      </w:pPr>
      <w:rPr>
        <w:rFonts w:ascii="Symbol" w:hAnsi="Symbol" w:hint="default"/>
        <w:b w:val="0"/>
        <w:i w:val="0"/>
        <w:sz w:val="20"/>
        <w:szCs w:val="20"/>
      </w:rPr>
    </w:lvl>
    <w:lvl w:ilvl="1" w:tplc="85DCB142">
      <w:start w:val="1"/>
      <w:numFmt w:val="lowerLetter"/>
      <w:lvlText w:val="(%2)"/>
      <w:lvlJc w:val="left"/>
      <w:pPr>
        <w:ind w:left="360" w:hanging="360"/>
      </w:pPr>
      <w:rPr>
        <w:rFonts w:hint="default"/>
        <w:b w:val="0"/>
        <w:i w:val="0"/>
        <w:sz w:val="20"/>
        <w:szCs w:val="20"/>
      </w:rPr>
    </w:lvl>
    <w:lvl w:ilvl="2" w:tplc="0409001B">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3" w15:restartNumberingAfterBreak="0">
    <w:nsid w:val="329C386D"/>
    <w:multiLevelType w:val="hybridMultilevel"/>
    <w:tmpl w:val="825EC464"/>
    <w:lvl w:ilvl="0" w:tplc="AE56C684">
      <w:start w:val="1"/>
      <w:numFmt w:val="upperLetter"/>
      <w:lvlText w:val="%1."/>
      <w:lvlJc w:val="left"/>
      <w:pPr>
        <w:ind w:left="75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4001113"/>
    <w:multiLevelType w:val="hybridMultilevel"/>
    <w:tmpl w:val="8A7E9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94C5CD2"/>
    <w:multiLevelType w:val="hybridMultilevel"/>
    <w:tmpl w:val="39AA9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447B98"/>
    <w:multiLevelType w:val="hybridMultilevel"/>
    <w:tmpl w:val="9288F48E"/>
    <w:lvl w:ilvl="0" w:tplc="04090001">
      <w:start w:val="1"/>
      <w:numFmt w:val="bullet"/>
      <w:lvlText w:val=""/>
      <w:lvlJc w:val="left"/>
      <w:pPr>
        <w:ind w:left="870" w:hanging="360"/>
      </w:pPr>
      <w:rPr>
        <w:rFonts w:ascii="Symbol" w:hAnsi="Symbol"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7" w15:restartNumberingAfterBreak="0">
    <w:nsid w:val="49A031E8"/>
    <w:multiLevelType w:val="hybridMultilevel"/>
    <w:tmpl w:val="999EBF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B485B12"/>
    <w:multiLevelType w:val="hybridMultilevel"/>
    <w:tmpl w:val="FDEE2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7A426F"/>
    <w:multiLevelType w:val="hybridMultilevel"/>
    <w:tmpl w:val="8C484676"/>
    <w:lvl w:ilvl="0" w:tplc="AC8880C8">
      <w:start w:val="1"/>
      <w:numFmt w:val="bullet"/>
      <w:lvlText w:val="•"/>
      <w:lvlJc w:val="left"/>
      <w:pPr>
        <w:tabs>
          <w:tab w:val="num" w:pos="720"/>
        </w:tabs>
        <w:ind w:left="720" w:hanging="360"/>
      </w:pPr>
      <w:rPr>
        <w:rFonts w:ascii="Arial" w:hAnsi="Arial" w:hint="default"/>
      </w:rPr>
    </w:lvl>
    <w:lvl w:ilvl="1" w:tplc="04090001">
      <w:start w:val="1"/>
      <w:numFmt w:val="bullet"/>
      <w:lvlText w:val=""/>
      <w:lvlJc w:val="left"/>
      <w:pPr>
        <w:tabs>
          <w:tab w:val="num" w:pos="1440"/>
        </w:tabs>
        <w:ind w:left="1440" w:hanging="360"/>
      </w:pPr>
      <w:rPr>
        <w:rFonts w:ascii="Symbol" w:hAnsi="Symbol" w:hint="default"/>
      </w:rPr>
    </w:lvl>
    <w:lvl w:ilvl="2" w:tplc="12B653D0" w:tentative="1">
      <w:start w:val="1"/>
      <w:numFmt w:val="bullet"/>
      <w:lvlText w:val="•"/>
      <w:lvlJc w:val="left"/>
      <w:pPr>
        <w:tabs>
          <w:tab w:val="num" w:pos="2160"/>
        </w:tabs>
        <w:ind w:left="2160" w:hanging="360"/>
      </w:pPr>
      <w:rPr>
        <w:rFonts w:ascii="Arial" w:hAnsi="Arial" w:hint="default"/>
      </w:rPr>
    </w:lvl>
    <w:lvl w:ilvl="3" w:tplc="E4CCEF0A" w:tentative="1">
      <w:start w:val="1"/>
      <w:numFmt w:val="bullet"/>
      <w:lvlText w:val="•"/>
      <w:lvlJc w:val="left"/>
      <w:pPr>
        <w:tabs>
          <w:tab w:val="num" w:pos="2880"/>
        </w:tabs>
        <w:ind w:left="2880" w:hanging="360"/>
      </w:pPr>
      <w:rPr>
        <w:rFonts w:ascii="Arial" w:hAnsi="Arial" w:hint="default"/>
      </w:rPr>
    </w:lvl>
    <w:lvl w:ilvl="4" w:tplc="EF482DAC" w:tentative="1">
      <w:start w:val="1"/>
      <w:numFmt w:val="bullet"/>
      <w:lvlText w:val="•"/>
      <w:lvlJc w:val="left"/>
      <w:pPr>
        <w:tabs>
          <w:tab w:val="num" w:pos="3600"/>
        </w:tabs>
        <w:ind w:left="3600" w:hanging="360"/>
      </w:pPr>
      <w:rPr>
        <w:rFonts w:ascii="Arial" w:hAnsi="Arial" w:hint="default"/>
      </w:rPr>
    </w:lvl>
    <w:lvl w:ilvl="5" w:tplc="AEEE6F82" w:tentative="1">
      <w:start w:val="1"/>
      <w:numFmt w:val="bullet"/>
      <w:lvlText w:val="•"/>
      <w:lvlJc w:val="left"/>
      <w:pPr>
        <w:tabs>
          <w:tab w:val="num" w:pos="4320"/>
        </w:tabs>
        <w:ind w:left="4320" w:hanging="360"/>
      </w:pPr>
      <w:rPr>
        <w:rFonts w:ascii="Arial" w:hAnsi="Arial" w:hint="default"/>
      </w:rPr>
    </w:lvl>
    <w:lvl w:ilvl="6" w:tplc="5AFA9EBE" w:tentative="1">
      <w:start w:val="1"/>
      <w:numFmt w:val="bullet"/>
      <w:lvlText w:val="•"/>
      <w:lvlJc w:val="left"/>
      <w:pPr>
        <w:tabs>
          <w:tab w:val="num" w:pos="5040"/>
        </w:tabs>
        <w:ind w:left="5040" w:hanging="360"/>
      </w:pPr>
      <w:rPr>
        <w:rFonts w:ascii="Arial" w:hAnsi="Arial" w:hint="default"/>
      </w:rPr>
    </w:lvl>
    <w:lvl w:ilvl="7" w:tplc="5B2C171C" w:tentative="1">
      <w:start w:val="1"/>
      <w:numFmt w:val="bullet"/>
      <w:lvlText w:val="•"/>
      <w:lvlJc w:val="left"/>
      <w:pPr>
        <w:tabs>
          <w:tab w:val="num" w:pos="5760"/>
        </w:tabs>
        <w:ind w:left="5760" w:hanging="360"/>
      </w:pPr>
      <w:rPr>
        <w:rFonts w:ascii="Arial" w:hAnsi="Arial" w:hint="default"/>
      </w:rPr>
    </w:lvl>
    <w:lvl w:ilvl="8" w:tplc="EC32FE2E"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591C4D6F"/>
    <w:multiLevelType w:val="hybridMultilevel"/>
    <w:tmpl w:val="CDC488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C7A7A23"/>
    <w:multiLevelType w:val="hybridMultilevel"/>
    <w:tmpl w:val="4676754A"/>
    <w:lvl w:ilvl="0" w:tplc="2FE2402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9A3125"/>
    <w:multiLevelType w:val="hybridMultilevel"/>
    <w:tmpl w:val="F2265A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60107BF"/>
    <w:multiLevelType w:val="hybridMultilevel"/>
    <w:tmpl w:val="D452011A"/>
    <w:lvl w:ilvl="0" w:tplc="74D44A6E">
      <w:start w:val="11"/>
      <w:numFmt w:val="bullet"/>
      <w:lvlText w:val="-"/>
      <w:lvlJc w:val="left"/>
      <w:pPr>
        <w:ind w:left="765" w:hanging="360"/>
      </w:pPr>
      <w:rPr>
        <w:rFonts w:ascii="Arial" w:eastAsia="Times New Roman" w:hAnsi="Arial" w:cs="Arial"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cs="Courier New"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cs="Courier New" w:hint="default"/>
      </w:rPr>
    </w:lvl>
    <w:lvl w:ilvl="8" w:tplc="04090005">
      <w:start w:val="1"/>
      <w:numFmt w:val="bullet"/>
      <w:lvlText w:val=""/>
      <w:lvlJc w:val="left"/>
      <w:pPr>
        <w:ind w:left="6525" w:hanging="360"/>
      </w:pPr>
      <w:rPr>
        <w:rFonts w:ascii="Wingdings" w:hAnsi="Wingdings" w:hint="default"/>
      </w:rPr>
    </w:lvl>
  </w:abstractNum>
  <w:abstractNum w:abstractNumId="24" w15:restartNumberingAfterBreak="0">
    <w:nsid w:val="697A4397"/>
    <w:multiLevelType w:val="hybridMultilevel"/>
    <w:tmpl w:val="7FBA8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C22296"/>
    <w:multiLevelType w:val="hybridMultilevel"/>
    <w:tmpl w:val="24DA4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C5012A"/>
    <w:multiLevelType w:val="hybridMultilevel"/>
    <w:tmpl w:val="B9CEAD9E"/>
    <w:lvl w:ilvl="0" w:tplc="04090001">
      <w:start w:val="1"/>
      <w:numFmt w:val="bullet"/>
      <w:lvlText w:val=""/>
      <w:lvlJc w:val="left"/>
      <w:pPr>
        <w:ind w:left="346" w:hanging="360"/>
      </w:pPr>
      <w:rPr>
        <w:rFonts w:ascii="Symbol" w:hAnsi="Symbol" w:hint="default"/>
      </w:rPr>
    </w:lvl>
    <w:lvl w:ilvl="1" w:tplc="04090003" w:tentative="1">
      <w:start w:val="1"/>
      <w:numFmt w:val="bullet"/>
      <w:lvlText w:val="o"/>
      <w:lvlJc w:val="left"/>
      <w:pPr>
        <w:ind w:left="1066" w:hanging="360"/>
      </w:pPr>
      <w:rPr>
        <w:rFonts w:ascii="Courier New" w:hAnsi="Courier New" w:cs="Courier New" w:hint="default"/>
      </w:rPr>
    </w:lvl>
    <w:lvl w:ilvl="2" w:tplc="04090005" w:tentative="1">
      <w:start w:val="1"/>
      <w:numFmt w:val="bullet"/>
      <w:lvlText w:val=""/>
      <w:lvlJc w:val="left"/>
      <w:pPr>
        <w:ind w:left="1786" w:hanging="360"/>
      </w:pPr>
      <w:rPr>
        <w:rFonts w:ascii="Wingdings" w:hAnsi="Wingdings" w:hint="default"/>
      </w:rPr>
    </w:lvl>
    <w:lvl w:ilvl="3" w:tplc="04090001" w:tentative="1">
      <w:start w:val="1"/>
      <w:numFmt w:val="bullet"/>
      <w:lvlText w:val=""/>
      <w:lvlJc w:val="left"/>
      <w:pPr>
        <w:ind w:left="2506" w:hanging="360"/>
      </w:pPr>
      <w:rPr>
        <w:rFonts w:ascii="Symbol" w:hAnsi="Symbol" w:hint="default"/>
      </w:rPr>
    </w:lvl>
    <w:lvl w:ilvl="4" w:tplc="04090003" w:tentative="1">
      <w:start w:val="1"/>
      <w:numFmt w:val="bullet"/>
      <w:lvlText w:val="o"/>
      <w:lvlJc w:val="left"/>
      <w:pPr>
        <w:ind w:left="3226" w:hanging="360"/>
      </w:pPr>
      <w:rPr>
        <w:rFonts w:ascii="Courier New" w:hAnsi="Courier New" w:cs="Courier New" w:hint="default"/>
      </w:rPr>
    </w:lvl>
    <w:lvl w:ilvl="5" w:tplc="04090005" w:tentative="1">
      <w:start w:val="1"/>
      <w:numFmt w:val="bullet"/>
      <w:lvlText w:val=""/>
      <w:lvlJc w:val="left"/>
      <w:pPr>
        <w:ind w:left="3946" w:hanging="360"/>
      </w:pPr>
      <w:rPr>
        <w:rFonts w:ascii="Wingdings" w:hAnsi="Wingdings" w:hint="default"/>
      </w:rPr>
    </w:lvl>
    <w:lvl w:ilvl="6" w:tplc="04090001" w:tentative="1">
      <w:start w:val="1"/>
      <w:numFmt w:val="bullet"/>
      <w:lvlText w:val=""/>
      <w:lvlJc w:val="left"/>
      <w:pPr>
        <w:ind w:left="4666" w:hanging="360"/>
      </w:pPr>
      <w:rPr>
        <w:rFonts w:ascii="Symbol" w:hAnsi="Symbol" w:hint="default"/>
      </w:rPr>
    </w:lvl>
    <w:lvl w:ilvl="7" w:tplc="04090003" w:tentative="1">
      <w:start w:val="1"/>
      <w:numFmt w:val="bullet"/>
      <w:lvlText w:val="o"/>
      <w:lvlJc w:val="left"/>
      <w:pPr>
        <w:ind w:left="5386" w:hanging="360"/>
      </w:pPr>
      <w:rPr>
        <w:rFonts w:ascii="Courier New" w:hAnsi="Courier New" w:cs="Courier New" w:hint="default"/>
      </w:rPr>
    </w:lvl>
    <w:lvl w:ilvl="8" w:tplc="04090005" w:tentative="1">
      <w:start w:val="1"/>
      <w:numFmt w:val="bullet"/>
      <w:lvlText w:val=""/>
      <w:lvlJc w:val="left"/>
      <w:pPr>
        <w:ind w:left="6106" w:hanging="360"/>
      </w:pPr>
      <w:rPr>
        <w:rFonts w:ascii="Wingdings" w:hAnsi="Wingdings" w:hint="default"/>
      </w:rPr>
    </w:lvl>
  </w:abstractNum>
  <w:abstractNum w:abstractNumId="27" w15:restartNumberingAfterBreak="0">
    <w:nsid w:val="74C92727"/>
    <w:multiLevelType w:val="hybridMultilevel"/>
    <w:tmpl w:val="D974C0C2"/>
    <w:lvl w:ilvl="0" w:tplc="D1BE2238">
      <w:start w:val="1"/>
      <w:numFmt w:val="decimal"/>
      <w:lvlText w:val="%1."/>
      <w:lvlJc w:val="left"/>
      <w:pPr>
        <w:ind w:left="1170" w:hanging="720"/>
      </w:pPr>
      <w:rPr>
        <w:rFonts w:ascii="Arial" w:hAnsi="Arial" w:cs="Arial" w:hint="default"/>
        <w:b w:val="0"/>
        <w:i w:val="0"/>
        <w:sz w:val="20"/>
        <w:szCs w:val="20"/>
      </w:rPr>
    </w:lvl>
    <w:lvl w:ilvl="1" w:tplc="85DCB142">
      <w:start w:val="1"/>
      <w:numFmt w:val="lowerLetter"/>
      <w:lvlText w:val="(%2)"/>
      <w:lvlJc w:val="left"/>
      <w:pPr>
        <w:ind w:left="360" w:hanging="360"/>
      </w:pPr>
      <w:rPr>
        <w:rFonts w:hint="default"/>
        <w:b w:val="0"/>
        <w:i w:val="0"/>
        <w:sz w:val="20"/>
        <w:szCs w:val="20"/>
      </w:rPr>
    </w:lvl>
    <w:lvl w:ilvl="2" w:tplc="0409001B">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28" w15:restartNumberingAfterBreak="0">
    <w:nsid w:val="75870339"/>
    <w:multiLevelType w:val="hybridMultilevel"/>
    <w:tmpl w:val="A76C5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712364C"/>
    <w:multiLevelType w:val="hybridMultilevel"/>
    <w:tmpl w:val="7C5EB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BB934B8"/>
    <w:multiLevelType w:val="hybridMultilevel"/>
    <w:tmpl w:val="46D61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5"/>
  </w:num>
  <w:num w:numId="4">
    <w:abstractNumId w:val="10"/>
  </w:num>
  <w:num w:numId="5">
    <w:abstractNumId w:val="19"/>
  </w:num>
  <w:num w:numId="6">
    <w:abstractNumId w:val="25"/>
  </w:num>
  <w:num w:numId="7">
    <w:abstractNumId w:val="4"/>
  </w:num>
  <w:num w:numId="8">
    <w:abstractNumId w:val="0"/>
  </w:num>
  <w:num w:numId="9">
    <w:abstractNumId w:val="22"/>
  </w:num>
  <w:num w:numId="10">
    <w:abstractNumId w:val="28"/>
  </w:num>
  <w:num w:numId="11">
    <w:abstractNumId w:val="7"/>
  </w:num>
  <w:num w:numId="12">
    <w:abstractNumId w:val="2"/>
  </w:num>
  <w:num w:numId="13">
    <w:abstractNumId w:val="23"/>
  </w:num>
  <w:num w:numId="14">
    <w:abstractNumId w:val="30"/>
  </w:num>
  <w:num w:numId="15">
    <w:abstractNumId w:val="11"/>
  </w:num>
  <w:num w:numId="16">
    <w:abstractNumId w:val="17"/>
  </w:num>
  <w:num w:numId="17">
    <w:abstractNumId w:val="9"/>
  </w:num>
  <w:num w:numId="18">
    <w:abstractNumId w:val="15"/>
  </w:num>
  <w:num w:numId="19">
    <w:abstractNumId w:val="29"/>
  </w:num>
  <w:num w:numId="20">
    <w:abstractNumId w:val="1"/>
  </w:num>
  <w:num w:numId="21">
    <w:abstractNumId w:val="18"/>
  </w:num>
  <w:num w:numId="22">
    <w:abstractNumId w:val="21"/>
  </w:num>
  <w:num w:numId="23">
    <w:abstractNumId w:val="20"/>
  </w:num>
  <w:num w:numId="24">
    <w:abstractNumId w:val="6"/>
  </w:num>
  <w:num w:numId="25">
    <w:abstractNumId w:val="3"/>
  </w:num>
  <w:num w:numId="26">
    <w:abstractNumId w:val="27"/>
  </w:num>
  <w:num w:numId="27">
    <w:abstractNumId w:val="26"/>
  </w:num>
  <w:num w:numId="28">
    <w:abstractNumId w:val="12"/>
  </w:num>
  <w:num w:numId="29">
    <w:abstractNumId w:val="13"/>
  </w:num>
  <w:num w:numId="30">
    <w:abstractNumId w:val="24"/>
  </w:num>
  <w:num w:numId="31">
    <w:abstractNumId w:val="16"/>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Geoffrey Kwan">
    <w15:presenceInfo w15:providerId="None" w15:userId="Geoffrey Kw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16D"/>
    <w:rsid w:val="0003362A"/>
    <w:rsid w:val="00033762"/>
    <w:rsid w:val="00056D72"/>
    <w:rsid w:val="000743F8"/>
    <w:rsid w:val="0008243F"/>
    <w:rsid w:val="00082597"/>
    <w:rsid w:val="000857A9"/>
    <w:rsid w:val="00085858"/>
    <w:rsid w:val="00086B44"/>
    <w:rsid w:val="000B66B5"/>
    <w:rsid w:val="000C08FF"/>
    <w:rsid w:val="000E73F1"/>
    <w:rsid w:val="00121E37"/>
    <w:rsid w:val="00176992"/>
    <w:rsid w:val="001A6F9A"/>
    <w:rsid w:val="001B1708"/>
    <w:rsid w:val="001B5BC8"/>
    <w:rsid w:val="001C256F"/>
    <w:rsid w:val="001D4C60"/>
    <w:rsid w:val="001F2E2B"/>
    <w:rsid w:val="00202AD2"/>
    <w:rsid w:val="0020428A"/>
    <w:rsid w:val="0020555C"/>
    <w:rsid w:val="0021727D"/>
    <w:rsid w:val="0022467E"/>
    <w:rsid w:val="00230731"/>
    <w:rsid w:val="00234AD2"/>
    <w:rsid w:val="00253EA4"/>
    <w:rsid w:val="00254A69"/>
    <w:rsid w:val="00294228"/>
    <w:rsid w:val="002A3260"/>
    <w:rsid w:val="002A78BF"/>
    <w:rsid w:val="002D1BA4"/>
    <w:rsid w:val="002D1E73"/>
    <w:rsid w:val="002E791C"/>
    <w:rsid w:val="002F3486"/>
    <w:rsid w:val="00305E8D"/>
    <w:rsid w:val="003379D4"/>
    <w:rsid w:val="00342CE8"/>
    <w:rsid w:val="0035208C"/>
    <w:rsid w:val="00353116"/>
    <w:rsid w:val="003616B7"/>
    <w:rsid w:val="003728AE"/>
    <w:rsid w:val="00382243"/>
    <w:rsid w:val="003A12B5"/>
    <w:rsid w:val="003A1820"/>
    <w:rsid w:val="003F5F71"/>
    <w:rsid w:val="00400D73"/>
    <w:rsid w:val="004042A5"/>
    <w:rsid w:val="0040718B"/>
    <w:rsid w:val="00414123"/>
    <w:rsid w:val="004441B6"/>
    <w:rsid w:val="0044628B"/>
    <w:rsid w:val="0046292C"/>
    <w:rsid w:val="00477DB6"/>
    <w:rsid w:val="0048483A"/>
    <w:rsid w:val="004A15F2"/>
    <w:rsid w:val="004B55A6"/>
    <w:rsid w:val="004C06DB"/>
    <w:rsid w:val="004D055F"/>
    <w:rsid w:val="004D6EAA"/>
    <w:rsid w:val="0051783D"/>
    <w:rsid w:val="005270B6"/>
    <w:rsid w:val="00547FC6"/>
    <w:rsid w:val="005611AD"/>
    <w:rsid w:val="005618CA"/>
    <w:rsid w:val="00575B1E"/>
    <w:rsid w:val="005B324A"/>
    <w:rsid w:val="005B4042"/>
    <w:rsid w:val="005C1FA8"/>
    <w:rsid w:val="005D050B"/>
    <w:rsid w:val="006045F6"/>
    <w:rsid w:val="00615AA1"/>
    <w:rsid w:val="00627C24"/>
    <w:rsid w:val="00654D9D"/>
    <w:rsid w:val="00655CA2"/>
    <w:rsid w:val="00676626"/>
    <w:rsid w:val="0068012E"/>
    <w:rsid w:val="00693FF2"/>
    <w:rsid w:val="006B0B4E"/>
    <w:rsid w:val="006D4715"/>
    <w:rsid w:val="006F5F37"/>
    <w:rsid w:val="00735A05"/>
    <w:rsid w:val="0076010C"/>
    <w:rsid w:val="007879C8"/>
    <w:rsid w:val="00796483"/>
    <w:rsid w:val="007974D8"/>
    <w:rsid w:val="007C5DAC"/>
    <w:rsid w:val="007F16CB"/>
    <w:rsid w:val="007F2651"/>
    <w:rsid w:val="008003EF"/>
    <w:rsid w:val="00807AF3"/>
    <w:rsid w:val="00824566"/>
    <w:rsid w:val="0083352F"/>
    <w:rsid w:val="008615F9"/>
    <w:rsid w:val="0087137C"/>
    <w:rsid w:val="00894238"/>
    <w:rsid w:val="008A3BC1"/>
    <w:rsid w:val="008B44B8"/>
    <w:rsid w:val="008C0CA7"/>
    <w:rsid w:val="008D2498"/>
    <w:rsid w:val="008D6940"/>
    <w:rsid w:val="00944FCF"/>
    <w:rsid w:val="0095793C"/>
    <w:rsid w:val="009738C3"/>
    <w:rsid w:val="009833C8"/>
    <w:rsid w:val="009A4530"/>
    <w:rsid w:val="009D49E6"/>
    <w:rsid w:val="009E63E6"/>
    <w:rsid w:val="009F47CF"/>
    <w:rsid w:val="00A02974"/>
    <w:rsid w:val="00A07738"/>
    <w:rsid w:val="00A07835"/>
    <w:rsid w:val="00A24FEA"/>
    <w:rsid w:val="00A371F7"/>
    <w:rsid w:val="00A40D18"/>
    <w:rsid w:val="00A437FF"/>
    <w:rsid w:val="00A5572D"/>
    <w:rsid w:val="00A55B3F"/>
    <w:rsid w:val="00A74A0C"/>
    <w:rsid w:val="00A77CD3"/>
    <w:rsid w:val="00B00AF2"/>
    <w:rsid w:val="00B23E43"/>
    <w:rsid w:val="00B62575"/>
    <w:rsid w:val="00B80DAD"/>
    <w:rsid w:val="00B84F3E"/>
    <w:rsid w:val="00B97D92"/>
    <w:rsid w:val="00BD011F"/>
    <w:rsid w:val="00BD4DFF"/>
    <w:rsid w:val="00C03800"/>
    <w:rsid w:val="00C41A3F"/>
    <w:rsid w:val="00C447CF"/>
    <w:rsid w:val="00C57AD2"/>
    <w:rsid w:val="00C641BE"/>
    <w:rsid w:val="00C646CE"/>
    <w:rsid w:val="00C878CD"/>
    <w:rsid w:val="00C92313"/>
    <w:rsid w:val="00CA515F"/>
    <w:rsid w:val="00CD429E"/>
    <w:rsid w:val="00CE3F4E"/>
    <w:rsid w:val="00CF048E"/>
    <w:rsid w:val="00D10022"/>
    <w:rsid w:val="00D22E11"/>
    <w:rsid w:val="00D30327"/>
    <w:rsid w:val="00D5089D"/>
    <w:rsid w:val="00D5717F"/>
    <w:rsid w:val="00D65DD9"/>
    <w:rsid w:val="00D8150A"/>
    <w:rsid w:val="00D84571"/>
    <w:rsid w:val="00D95041"/>
    <w:rsid w:val="00DF1580"/>
    <w:rsid w:val="00E0016D"/>
    <w:rsid w:val="00E01515"/>
    <w:rsid w:val="00E26E95"/>
    <w:rsid w:val="00E429AE"/>
    <w:rsid w:val="00E56218"/>
    <w:rsid w:val="00E9525B"/>
    <w:rsid w:val="00EB5F1D"/>
    <w:rsid w:val="00EF557B"/>
    <w:rsid w:val="00F126B6"/>
    <w:rsid w:val="00F2069E"/>
    <w:rsid w:val="00F341B1"/>
    <w:rsid w:val="00F404B7"/>
    <w:rsid w:val="00F44633"/>
    <w:rsid w:val="00F706FE"/>
    <w:rsid w:val="00F81194"/>
    <w:rsid w:val="00F8154E"/>
    <w:rsid w:val="00F85035"/>
    <w:rsid w:val="00F85E0B"/>
    <w:rsid w:val="00FB7241"/>
    <w:rsid w:val="00FC0B42"/>
    <w:rsid w:val="00FD4A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DFFA57"/>
  <w15:docId w15:val="{9BAB31A3-7B95-4E70-B516-D0B0AC0B8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5F2"/>
    <w:pPr>
      <w:spacing w:after="0" w:line="240" w:lineRule="auto"/>
    </w:pPr>
    <w:rPr>
      <w:rFonts w:ascii="Times New Roman" w:eastAsia="Times New Roman" w:hAnsi="Times New Roman" w:cs="Times New Roman"/>
      <w:kern w:val="8"/>
      <w:sz w:val="24"/>
      <w:szCs w:val="24"/>
      <w:lang w:bidi="he-IL"/>
    </w:rPr>
  </w:style>
  <w:style w:type="paragraph" w:styleId="Heading3">
    <w:name w:val="heading 3"/>
    <w:basedOn w:val="Normal"/>
    <w:next w:val="Normal"/>
    <w:link w:val="Heading3Char"/>
    <w:uiPriority w:val="99"/>
    <w:qFormat/>
    <w:rsid w:val="00F126B6"/>
    <w:pPr>
      <w:keepNext/>
      <w:keepLines/>
      <w:spacing w:before="220" w:after="60" w:line="280" w:lineRule="exact"/>
      <w:outlineLvl w:val="2"/>
    </w:pPr>
    <w:rPr>
      <w:rFonts w:ascii="Arial" w:eastAsia="MS Mincho"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kern w:val="8"/>
      <w:sz w:val="18"/>
      <w:szCs w:val="18"/>
      <w:lang w:bidi="he-IL"/>
    </w:rPr>
  </w:style>
  <w:style w:type="paragraph" w:customStyle="1" w:styleId="Default">
    <w:name w:val="Default"/>
    <w:pPr>
      <w:autoSpaceDE w:val="0"/>
      <w:autoSpaceDN w:val="0"/>
      <w:adjustRightInd w:val="0"/>
      <w:spacing w:after="0" w:line="240" w:lineRule="auto"/>
    </w:pPr>
    <w:rPr>
      <w:rFonts w:ascii="Arial" w:eastAsia="Times New Roman" w:hAnsi="Arial" w:cs="Arial"/>
      <w:color w:val="000000"/>
      <w:sz w:val="24"/>
      <w:szCs w:val="24"/>
    </w:rPr>
  </w:style>
  <w:style w:type="paragraph" w:styleId="FootnoteText">
    <w:name w:val="footnote text"/>
    <w:aliases w:val="ARM footnote Text,Footnote Text Char1,Footnote Text Char2,Footnote Text Char11,Footnote Text Char3,Footnote Text Char4,Footnote Text Char5,Footnote Text Char6,Footnote Text Char12,Footnote Text Char21,Footnote New, Char,Char, Cha,Cha,C"/>
    <w:basedOn w:val="Normal"/>
    <w:link w:val="FootnoteTextChar"/>
    <w:qFormat/>
    <w:pPr>
      <w:tabs>
        <w:tab w:val="left" w:pos="480"/>
      </w:tabs>
      <w:spacing w:line="240" w:lineRule="exact"/>
      <w:ind w:left="480" w:hanging="480"/>
    </w:pPr>
    <w:rPr>
      <w:sz w:val="20"/>
      <w:szCs w:val="20"/>
    </w:rPr>
  </w:style>
  <w:style w:type="character" w:customStyle="1" w:styleId="FootnoteTextChar">
    <w:name w:val="Footnote Text Char"/>
    <w:aliases w:val="ARM footnote Text Char,Footnote Text Char1 Char,Footnote Text Char2 Char,Footnote Text Char11 Char,Footnote Text Char3 Char,Footnote Text Char4 Char,Footnote Text Char5 Char,Footnote Text Char6 Char,Footnote Text Char12 Char,Char Char"/>
    <w:basedOn w:val="DefaultParagraphFont"/>
    <w:link w:val="FootnoteText"/>
    <w:rPr>
      <w:rFonts w:ascii="Times New Roman" w:eastAsia="Times New Roman" w:hAnsi="Times New Roman" w:cs="Times New Roman"/>
      <w:kern w:val="8"/>
      <w:sz w:val="20"/>
      <w:szCs w:val="20"/>
      <w:lang w:bidi="he-IL"/>
    </w:rPr>
  </w:style>
  <w:style w:type="character" w:styleId="FootnoteReference">
    <w:name w:val="footnote reference"/>
    <w:aliases w:val="Footnote reference number,Footnote symbol,note TESI"/>
    <w:uiPriority w:val="99"/>
    <w:qFormat/>
    <w:rPr>
      <w:vertAlign w:val="superscript"/>
    </w:rPr>
  </w:style>
  <w:style w:type="paragraph" w:styleId="ListParagraph">
    <w:name w:val="List Paragraph"/>
    <w:aliases w:val="Bullet Points,1st Bullet"/>
    <w:basedOn w:val="Normal"/>
    <w:link w:val="ListParagraphChar"/>
    <w:uiPriority w:val="34"/>
    <w:qFormat/>
    <w:pPr>
      <w:spacing w:after="160" w:line="259" w:lineRule="auto"/>
      <w:ind w:left="720"/>
      <w:contextualSpacing/>
    </w:pPr>
    <w:rPr>
      <w:rFonts w:asciiTheme="minorHAnsi" w:eastAsiaTheme="minorHAnsi" w:hAnsiTheme="minorHAnsi" w:cstheme="minorBidi"/>
      <w:kern w:val="0"/>
      <w:sz w:val="22"/>
      <w:szCs w:val="22"/>
      <w:lang w:bidi="ar-SA"/>
    </w:rPr>
  </w:style>
  <w:style w:type="character" w:customStyle="1" w:styleId="ListParagraphChar">
    <w:name w:val="List Paragraph Char"/>
    <w:aliases w:val="Bullet Points Char,1st Bullet Char"/>
    <w:basedOn w:val="DefaultParagraphFont"/>
    <w:link w:val="ListParagraph"/>
    <w:uiPriority w:val="34"/>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kern w:val="8"/>
      <w:sz w:val="20"/>
      <w:szCs w:val="20"/>
      <w:lang w:bidi="he-IL"/>
    </w:rPr>
  </w:style>
  <w:style w:type="table" w:customStyle="1" w:styleId="TableGrid7">
    <w:name w:val="Table Grid7"/>
    <w:basedOn w:val="TableNormal"/>
    <w:next w:val="TableGrid"/>
    <w:uiPriority w:val="59"/>
    <w:pPr>
      <w:spacing w:after="0" w:line="280" w:lineRule="exact"/>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563C1" w:themeColor="hyperlink"/>
      <w:u w:val="single"/>
    </w:rPr>
  </w:style>
  <w:style w:type="table" w:customStyle="1" w:styleId="TableGrid8">
    <w:name w:val="Table Grid8"/>
    <w:basedOn w:val="TableNormal"/>
    <w:next w:val="TableGrid"/>
    <w:uiPriority w:val="59"/>
    <w:pPr>
      <w:spacing w:after="0" w:line="280" w:lineRule="exact"/>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Times New Roman" w:eastAsia="Times New Roman" w:hAnsi="Times New Roman" w:cs="Times New Roman"/>
      <w:kern w:val="8"/>
      <w:sz w:val="24"/>
      <w:szCs w:val="24"/>
      <w:lang w:bidi="he-IL"/>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ascii="Times New Roman" w:eastAsia="Times New Roman" w:hAnsi="Times New Roman" w:cs="Times New Roman"/>
      <w:kern w:val="8"/>
      <w:sz w:val="24"/>
      <w:szCs w:val="24"/>
      <w:lang w:bidi="he-IL"/>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kern w:val="8"/>
      <w:sz w:val="20"/>
      <w:szCs w:val="20"/>
      <w:lang w:bidi="he-IL"/>
    </w:rPr>
  </w:style>
  <w:style w:type="paragraph" w:customStyle="1" w:styleId="Headline">
    <w:name w:val="Headline"/>
    <w:qFormat/>
    <w:pPr>
      <w:widowControl w:val="0"/>
      <w:overflowPunct w:val="0"/>
      <w:autoSpaceDE w:val="0"/>
      <w:autoSpaceDN w:val="0"/>
      <w:adjustRightInd w:val="0"/>
      <w:spacing w:after="0" w:line="580" w:lineRule="exact"/>
    </w:pPr>
    <w:rPr>
      <w:rFonts w:ascii="Arial" w:eastAsia="Times New Roman" w:hAnsi="Arial" w:cs="Caslon 540 LT Std"/>
      <w:color w:val="000000"/>
      <w:kern w:val="28"/>
      <w:sz w:val="46"/>
      <w:szCs w:val="46"/>
    </w:rPr>
  </w:style>
  <w:style w:type="table" w:styleId="TableGridLight">
    <w:name w:val="Grid Table Light"/>
    <w:basedOn w:val="TableNormal"/>
    <w:uiPriority w:val="40"/>
    <w:pPr>
      <w:spacing w:after="0" w:line="240" w:lineRule="auto"/>
    </w:pPr>
    <w:rPr>
      <w:rFonts w:ascii="Arial" w:eastAsia="MS Mincho" w:hAnsi="Arial" w:cs="Arial"/>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on">
    <w:name w:val="Revision"/>
    <w:hidden/>
    <w:uiPriority w:val="99"/>
    <w:semiHidden/>
    <w:pPr>
      <w:spacing w:after="0" w:line="240" w:lineRule="auto"/>
    </w:pPr>
    <w:rPr>
      <w:rFonts w:ascii="Times New Roman" w:eastAsia="Times New Roman" w:hAnsi="Times New Roman" w:cs="Times New Roman"/>
      <w:kern w:val="8"/>
      <w:sz w:val="24"/>
      <w:szCs w:val="24"/>
      <w:lang w:bidi="he-IL"/>
    </w:rPr>
  </w:style>
  <w:style w:type="paragraph" w:customStyle="1" w:styleId="IndentSecondLevel">
    <w:name w:val="Indent (Second Level"/>
    <w:basedOn w:val="Normal"/>
    <w:pPr>
      <w:tabs>
        <w:tab w:val="left" w:pos="960"/>
      </w:tabs>
      <w:spacing w:before="140" w:line="280" w:lineRule="exact"/>
      <w:ind w:left="960" w:hanging="480"/>
      <w:jc w:val="both"/>
    </w:pPr>
  </w:style>
  <w:style w:type="paragraph" w:styleId="BodyText">
    <w:name w:val="Body Text"/>
    <w:aliases w:val="bt"/>
    <w:basedOn w:val="Normal"/>
    <w:link w:val="BodyTextChar"/>
    <w:qFormat/>
    <w:pPr>
      <w:autoSpaceDE w:val="0"/>
      <w:autoSpaceDN w:val="0"/>
      <w:adjustRightInd w:val="0"/>
      <w:spacing w:before="32"/>
      <w:ind w:left="120"/>
    </w:pPr>
    <w:rPr>
      <w:rFonts w:ascii="Arial" w:eastAsiaTheme="minorHAnsi" w:hAnsi="Arial" w:cs="Arial"/>
      <w:b/>
      <w:bCs/>
      <w:kern w:val="0"/>
      <w:sz w:val="22"/>
      <w:szCs w:val="22"/>
      <w:lang w:bidi="ar-SA"/>
    </w:rPr>
  </w:style>
  <w:style w:type="character" w:customStyle="1" w:styleId="BodyTextChar">
    <w:name w:val="Body Text Char"/>
    <w:aliases w:val="bt Char"/>
    <w:basedOn w:val="DefaultParagraphFont"/>
    <w:link w:val="BodyText"/>
    <w:rPr>
      <w:rFonts w:ascii="Arial" w:hAnsi="Arial" w:cs="Arial"/>
      <w:b/>
      <w:bCs/>
    </w:rPr>
  </w:style>
  <w:style w:type="paragraph" w:customStyle="1" w:styleId="IndentTable">
    <w:name w:val="Indent (Table)"/>
    <w:basedOn w:val="Normal"/>
    <w:pPr>
      <w:tabs>
        <w:tab w:val="left" w:pos="480"/>
      </w:tabs>
      <w:spacing w:before="120" w:line="240" w:lineRule="exact"/>
      <w:ind w:left="480" w:right="60" w:hanging="420"/>
      <w:jc w:val="both"/>
    </w:pPr>
    <w:rPr>
      <w:sz w:val="20"/>
      <w:szCs w:val="20"/>
    </w:rPr>
  </w:style>
  <w:style w:type="paragraph" w:styleId="ListBullet4">
    <w:name w:val="List Bullet 4"/>
    <w:basedOn w:val="Normal"/>
    <w:pPr>
      <w:numPr>
        <w:numId w:val="8"/>
      </w:numPr>
      <w:spacing w:line="280" w:lineRule="exact"/>
      <w:contextualSpacing/>
      <w:jc w:val="both"/>
    </w:pPr>
  </w:style>
  <w:style w:type="paragraph" w:customStyle="1" w:styleId="StyleLeft585pt">
    <w:name w:val="Style Left:  58.5 pt"/>
    <w:basedOn w:val="Normal"/>
    <w:uiPriority w:val="99"/>
    <w:pPr>
      <w:spacing w:line="280" w:lineRule="exact"/>
      <w:ind w:left="1170"/>
    </w:pPr>
    <w:rPr>
      <w:rFonts w:ascii="Times" w:hAnsi="Times"/>
      <w:kern w:val="0"/>
      <w:szCs w:val="20"/>
      <w:lang w:bidi="ar-SA"/>
    </w:rPr>
  </w:style>
  <w:style w:type="character" w:styleId="FollowedHyperlink">
    <w:name w:val="FollowedHyperlink"/>
    <w:basedOn w:val="DefaultParagraphFont"/>
    <w:uiPriority w:val="99"/>
    <w:semiHidden/>
    <w:unhideWhenUsed/>
    <w:rsid w:val="00E56218"/>
    <w:rPr>
      <w:color w:val="954F72" w:themeColor="followedHyperlink"/>
      <w:u w:val="single"/>
    </w:rPr>
  </w:style>
  <w:style w:type="character" w:customStyle="1" w:styleId="Heading3Char">
    <w:name w:val="Heading 3 Char"/>
    <w:basedOn w:val="DefaultParagraphFont"/>
    <w:link w:val="Heading3"/>
    <w:uiPriority w:val="99"/>
    <w:rsid w:val="00F126B6"/>
    <w:rPr>
      <w:rFonts w:ascii="Arial" w:eastAsia="MS Mincho" w:hAnsi="Arial" w:cs="Arial"/>
      <w:b/>
      <w:bCs/>
      <w:kern w:val="8"/>
      <w:sz w:val="20"/>
      <w:szCs w:val="20"/>
      <w:lang w:bidi="he-IL"/>
    </w:rPr>
  </w:style>
  <w:style w:type="character" w:customStyle="1" w:styleId="None">
    <w:name w:val="None"/>
    <w:rsid w:val="00A55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7806302">
      <w:bodyDiv w:val="1"/>
      <w:marLeft w:val="0"/>
      <w:marRight w:val="0"/>
      <w:marTop w:val="0"/>
      <w:marBottom w:val="0"/>
      <w:divBdr>
        <w:top w:val="none" w:sz="0" w:space="0" w:color="auto"/>
        <w:left w:val="none" w:sz="0" w:space="0" w:color="auto"/>
        <w:bottom w:val="none" w:sz="0" w:space="0" w:color="auto"/>
        <w:right w:val="none" w:sz="0" w:space="0" w:color="auto"/>
      </w:divBdr>
    </w:div>
    <w:div w:id="640034526">
      <w:bodyDiv w:val="1"/>
      <w:marLeft w:val="0"/>
      <w:marRight w:val="0"/>
      <w:marTop w:val="0"/>
      <w:marBottom w:val="0"/>
      <w:divBdr>
        <w:top w:val="none" w:sz="0" w:space="0" w:color="auto"/>
        <w:left w:val="none" w:sz="0" w:space="0" w:color="auto"/>
        <w:bottom w:val="none" w:sz="0" w:space="0" w:color="auto"/>
        <w:right w:val="none" w:sz="0" w:space="0" w:color="auto"/>
      </w:divBdr>
    </w:div>
    <w:div w:id="1010257585">
      <w:bodyDiv w:val="1"/>
      <w:marLeft w:val="0"/>
      <w:marRight w:val="0"/>
      <w:marTop w:val="0"/>
      <w:marBottom w:val="0"/>
      <w:divBdr>
        <w:top w:val="none" w:sz="0" w:space="0" w:color="auto"/>
        <w:left w:val="none" w:sz="0" w:space="0" w:color="auto"/>
        <w:bottom w:val="none" w:sz="0" w:space="0" w:color="auto"/>
        <w:right w:val="none" w:sz="0" w:space="0" w:color="auto"/>
      </w:divBdr>
    </w:div>
    <w:div w:id="1200316737">
      <w:bodyDiv w:val="1"/>
      <w:marLeft w:val="0"/>
      <w:marRight w:val="0"/>
      <w:marTop w:val="0"/>
      <w:marBottom w:val="0"/>
      <w:divBdr>
        <w:top w:val="none" w:sz="0" w:space="0" w:color="auto"/>
        <w:left w:val="none" w:sz="0" w:space="0" w:color="auto"/>
        <w:bottom w:val="none" w:sz="0" w:space="0" w:color="auto"/>
        <w:right w:val="none" w:sz="0" w:space="0" w:color="auto"/>
      </w:divBdr>
    </w:div>
    <w:div w:id="1212888346">
      <w:bodyDiv w:val="1"/>
      <w:marLeft w:val="0"/>
      <w:marRight w:val="0"/>
      <w:marTop w:val="0"/>
      <w:marBottom w:val="0"/>
      <w:divBdr>
        <w:top w:val="none" w:sz="0" w:space="0" w:color="auto"/>
        <w:left w:val="none" w:sz="0" w:space="0" w:color="auto"/>
        <w:bottom w:val="none" w:sz="0" w:space="0" w:color="auto"/>
        <w:right w:val="none" w:sz="0" w:space="0" w:color="auto"/>
      </w:divBdr>
    </w:div>
    <w:div w:id="1233201920">
      <w:bodyDiv w:val="1"/>
      <w:marLeft w:val="0"/>
      <w:marRight w:val="0"/>
      <w:marTop w:val="0"/>
      <w:marBottom w:val="0"/>
      <w:divBdr>
        <w:top w:val="none" w:sz="0" w:space="0" w:color="auto"/>
        <w:left w:val="none" w:sz="0" w:space="0" w:color="auto"/>
        <w:bottom w:val="none" w:sz="0" w:space="0" w:color="auto"/>
        <w:right w:val="none" w:sz="0" w:space="0" w:color="auto"/>
      </w:divBdr>
    </w:div>
    <w:div w:id="175574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hicsboard.org/publications/proposed-revisions-non-assurance-services-provisions-cod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887B7067597F48AB0D94C91C6A4F46" ma:contentTypeVersion="11" ma:contentTypeDescription="Create a new document." ma:contentTypeScope="" ma:versionID="30f4a54a922e24532cc9627aafa49891">
  <xsd:schema xmlns:xsd="http://www.w3.org/2001/XMLSchema" xmlns:xs="http://www.w3.org/2001/XMLSchema" xmlns:p="http://schemas.microsoft.com/office/2006/metadata/properties" xmlns:ns3="bb7108e3-51cb-498b-9b93-833285b9d39d" xmlns:ns4="7a11207b-921c-436a-8b1a-84024362d10e" targetNamespace="http://schemas.microsoft.com/office/2006/metadata/properties" ma:root="true" ma:fieldsID="bb1769365edd3fef154f49699e448590" ns3:_="" ns4:_="">
    <xsd:import namespace="bb7108e3-51cb-498b-9b93-833285b9d39d"/>
    <xsd:import namespace="7a11207b-921c-436a-8b1a-84024362d10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7108e3-51cb-498b-9b93-833285b9d39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11207b-921c-436a-8b1a-84024362d10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97218-7683-44DE-B7FB-540EEBDE215D}">
  <ds:schemaRefs>
    <ds:schemaRef ds:uri="http://schemas.microsoft.com/sharepoint/v3/contenttype/forms"/>
  </ds:schemaRefs>
</ds:datastoreItem>
</file>

<file path=customXml/itemProps2.xml><?xml version="1.0" encoding="utf-8"?>
<ds:datastoreItem xmlns:ds="http://schemas.openxmlformats.org/officeDocument/2006/customXml" ds:itemID="{8EF76D90-1D57-4185-9BB7-2646CA40D7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7108e3-51cb-498b-9b93-833285b9d39d"/>
    <ds:schemaRef ds:uri="7a11207b-921c-436a-8b1a-84024362d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099909-1949-454F-BC8F-40A7CD05B92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48A8FF5-88A1-4D50-BCC9-E6586CA35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2849</Words>
  <Characters>16241</Characters>
  <Application>Microsoft Office Word</Application>
  <DocSecurity>4</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Armand Kotze</dc:creator>
  <cp:lastModifiedBy>Phil Minnaar</cp:lastModifiedBy>
  <cp:revision>2</cp:revision>
  <cp:lastPrinted>2019-02-28T16:26:00Z</cp:lastPrinted>
  <dcterms:created xsi:type="dcterms:W3CDTF">2021-02-25T03:52:00Z</dcterms:created>
  <dcterms:modified xsi:type="dcterms:W3CDTF">2021-02-25T03:52:00Z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0x010100E2887B7067597F48AB0D94C91C6A4F46</vt:lpwstr>
  </property>
</Properties>
</file>